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7B816D" w14:textId="77777777" w:rsidR="00826B64" w:rsidRPr="00AF61EA" w:rsidRDefault="00826B64" w:rsidP="00826B64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2620E600" w14:textId="77777777" w:rsidR="00826B64" w:rsidRPr="00C23812" w:rsidRDefault="00826B64" w:rsidP="00826B6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2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4"/>
        <w:gridCol w:w="1418"/>
        <w:gridCol w:w="1415"/>
        <w:gridCol w:w="6947"/>
        <w:gridCol w:w="4400"/>
      </w:tblGrid>
      <w:tr w:rsidR="00425E41" w:rsidRPr="00505147" w14:paraId="50C32FF2" w14:textId="77777777" w:rsidTr="00EB1748">
        <w:trPr>
          <w:trHeight w:val="271"/>
          <w:tblHeader/>
        </w:trPr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572458B4" w14:textId="77777777" w:rsidR="00826B64" w:rsidRPr="00505147" w:rsidRDefault="00826B64" w:rsidP="008E6D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147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481" w:type="pct"/>
            <w:shd w:val="clear" w:color="auto" w:fill="D9D9D9" w:themeFill="background1" w:themeFillShade="D9"/>
            <w:vAlign w:val="center"/>
          </w:tcPr>
          <w:p w14:paraId="286BCEE7" w14:textId="77777777" w:rsidR="00826B64" w:rsidRPr="00505147" w:rsidRDefault="00826B64" w:rsidP="008E6D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147">
              <w:rPr>
                <w:rFonts w:ascii="Times New Roman" w:hAnsi="Times New Roman" w:cs="Times New Roman"/>
                <w:b/>
                <w:sz w:val="24"/>
                <w:szCs w:val="24"/>
              </w:rPr>
              <w:t>Jednostka redakcyjna projektu</w:t>
            </w:r>
          </w:p>
        </w:tc>
        <w:tc>
          <w:tcPr>
            <w:tcW w:w="480" w:type="pct"/>
            <w:shd w:val="clear" w:color="auto" w:fill="D9D9D9" w:themeFill="background1" w:themeFillShade="D9"/>
            <w:vAlign w:val="center"/>
          </w:tcPr>
          <w:p w14:paraId="4AED41C5" w14:textId="0F38A03B" w:rsidR="00826B64" w:rsidRPr="00505147" w:rsidRDefault="00BD63AF" w:rsidP="00BD6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Podmiot </w:t>
            </w:r>
            <w:r w:rsidRPr="00505147">
              <w:rPr>
                <w:rFonts w:ascii="Times New Roman" w:hAnsi="Times New Roman" w:cs="Times New Roman"/>
                <w:b/>
                <w:sz w:val="24"/>
                <w:szCs w:val="24"/>
              </w:rPr>
              <w:t>zgłaszając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  <w:r w:rsidRPr="005051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26B64" w:rsidRPr="00505147">
              <w:rPr>
                <w:rFonts w:ascii="Times New Roman" w:hAnsi="Times New Roman" w:cs="Times New Roman"/>
                <w:b/>
                <w:sz w:val="24"/>
                <w:szCs w:val="24"/>
              </w:rPr>
              <w:t>uwagę</w:t>
            </w:r>
          </w:p>
        </w:tc>
        <w:tc>
          <w:tcPr>
            <w:tcW w:w="2356" w:type="pct"/>
            <w:shd w:val="clear" w:color="auto" w:fill="D9D9D9" w:themeFill="background1" w:themeFillShade="D9"/>
            <w:vAlign w:val="center"/>
          </w:tcPr>
          <w:p w14:paraId="0B00F1D8" w14:textId="77777777" w:rsidR="00826B64" w:rsidRPr="00505147" w:rsidRDefault="00826B64" w:rsidP="008E6D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147">
              <w:rPr>
                <w:rFonts w:ascii="Times New Roman" w:hAnsi="Times New Roman" w:cs="Times New Roman"/>
                <w:b/>
                <w:sz w:val="24"/>
                <w:szCs w:val="24"/>
              </w:rPr>
              <w:t>Treść uwagi</w:t>
            </w:r>
          </w:p>
        </w:tc>
        <w:tc>
          <w:tcPr>
            <w:tcW w:w="1492" w:type="pct"/>
            <w:shd w:val="clear" w:color="auto" w:fill="D9D9D9" w:themeFill="background1" w:themeFillShade="D9"/>
            <w:vAlign w:val="center"/>
          </w:tcPr>
          <w:p w14:paraId="3E4AA5B0" w14:textId="03DCCF4F" w:rsidR="00826B64" w:rsidRPr="00505147" w:rsidRDefault="00826B64" w:rsidP="00BD6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1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Stanowisko </w:t>
            </w:r>
            <w:r w:rsidR="00BD63AF">
              <w:rPr>
                <w:rFonts w:ascii="Times New Roman" w:hAnsi="Times New Roman" w:cs="Times New Roman"/>
                <w:b/>
                <w:sz w:val="24"/>
                <w:szCs w:val="24"/>
              </w:rPr>
              <w:t>MZ</w:t>
            </w:r>
          </w:p>
        </w:tc>
      </w:tr>
      <w:tr w:rsidR="00425E41" w:rsidRPr="00505147" w14:paraId="7FDE5FA6" w14:textId="77777777" w:rsidTr="00EB1748">
        <w:trPr>
          <w:trHeight w:val="20"/>
        </w:trPr>
        <w:tc>
          <w:tcPr>
            <w:tcW w:w="191" w:type="pct"/>
          </w:tcPr>
          <w:p w14:paraId="310A9456" w14:textId="522E0C74" w:rsidR="00AA5700" w:rsidRPr="00505147" w:rsidRDefault="00EB1748" w:rsidP="00047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1" w:type="pct"/>
          </w:tcPr>
          <w:p w14:paraId="7DE96F8C" w14:textId="1432E18F" w:rsidR="00AA5700" w:rsidRPr="00505147" w:rsidRDefault="00097F59" w:rsidP="008E6DD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Uwaga ogólna</w:t>
            </w:r>
          </w:p>
        </w:tc>
        <w:tc>
          <w:tcPr>
            <w:tcW w:w="480" w:type="pct"/>
          </w:tcPr>
          <w:p w14:paraId="7F693E10" w14:textId="725A7B23" w:rsidR="00AA5700" w:rsidRPr="00505147" w:rsidRDefault="00097F59" w:rsidP="008E6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Ministerstwo Finansów </w:t>
            </w:r>
          </w:p>
        </w:tc>
        <w:tc>
          <w:tcPr>
            <w:tcW w:w="2356" w:type="pct"/>
          </w:tcPr>
          <w:p w14:paraId="037ED923" w14:textId="1C0B236B" w:rsidR="00AA5700" w:rsidRPr="00505147" w:rsidRDefault="00097F59" w:rsidP="008E6DD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Należy wskazać czy dla członków zespołu zapewniającego prowadzenie rejestru (§3 projektu rozporządzenia) będzie przeznaczona gratyfikacja pieniężna związana z pracą w zespole.</w:t>
            </w:r>
          </w:p>
        </w:tc>
        <w:tc>
          <w:tcPr>
            <w:tcW w:w="1492" w:type="pct"/>
            <w:shd w:val="clear" w:color="auto" w:fill="auto"/>
          </w:tcPr>
          <w:p w14:paraId="6B60E92D" w14:textId="6BF3D26F" w:rsidR="00AA5700" w:rsidRPr="00505147" w:rsidRDefault="00C525C0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5C0">
              <w:rPr>
                <w:rFonts w:ascii="Times New Roman" w:hAnsi="Times New Roman" w:cs="Times New Roman"/>
                <w:sz w:val="20"/>
                <w:szCs w:val="20"/>
              </w:rPr>
              <w:t>Uwaga  bezprzedmiotowa w związku z wykreśleniem z projektu § 3 z powodu uwagi RCL.</w:t>
            </w:r>
          </w:p>
        </w:tc>
      </w:tr>
      <w:tr w:rsidR="00425E41" w:rsidRPr="00505147" w14:paraId="20541F57" w14:textId="77777777" w:rsidTr="00047944">
        <w:trPr>
          <w:trHeight w:val="20"/>
        </w:trPr>
        <w:tc>
          <w:tcPr>
            <w:tcW w:w="191" w:type="pct"/>
          </w:tcPr>
          <w:p w14:paraId="56D38111" w14:textId="4BA096C8" w:rsidR="00D802A1" w:rsidRPr="00505147" w:rsidRDefault="00EB1748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81" w:type="pct"/>
          </w:tcPr>
          <w:p w14:paraId="0B0B4AD0" w14:textId="679501A3" w:rsidR="00D802A1" w:rsidRPr="00505147" w:rsidRDefault="000E554A" w:rsidP="008E6DD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§ 3 ust. 11, 13 i 15</w:t>
            </w:r>
          </w:p>
        </w:tc>
        <w:tc>
          <w:tcPr>
            <w:tcW w:w="480" w:type="pct"/>
          </w:tcPr>
          <w:p w14:paraId="4B41B4AD" w14:textId="5F5F2BD8" w:rsidR="00D802A1" w:rsidRPr="00505147" w:rsidRDefault="0091680F" w:rsidP="008E6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Ministerstwo Cyfryzacji</w:t>
            </w:r>
          </w:p>
        </w:tc>
        <w:tc>
          <w:tcPr>
            <w:tcW w:w="2356" w:type="pct"/>
          </w:tcPr>
          <w:p w14:paraId="32BD23A5" w14:textId="0EC35D44" w:rsidR="00D802A1" w:rsidRPr="00505147" w:rsidRDefault="0091680F" w:rsidP="008E6DD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1. Wątpliwości budzi posługiwanie się przez projektoda</w:t>
            </w:r>
            <w:r w:rsidR="000E554A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wcę pojęciami „formularz” w § 3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ust. 11, 13 i 15 oraz „formularz elektroniczny” w § 3 ust. </w:t>
            </w:r>
            <w:r w:rsidR="000E554A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11 i 12 projektu. Należy bowiem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wskazać, iż „formularz elektroniczny” zgodnie z defini</w:t>
            </w:r>
            <w:r w:rsidR="000E554A" w:rsidRPr="00505147">
              <w:rPr>
                <w:rFonts w:ascii="Times New Roman" w:hAnsi="Times New Roman" w:cs="Times New Roman"/>
                <w:sz w:val="20"/>
                <w:szCs w:val="20"/>
              </w:rPr>
              <w:t>cją zawartą w ustawie z dnia 17 l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utego 2005 r. o informatyzacji działalności podmiotów </w:t>
            </w:r>
            <w:r w:rsidR="000E554A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realizujących zadania publiczne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(Dz. U. z 2017 r. poz. 570, z późn. zm.), sta</w:t>
            </w:r>
            <w:r w:rsidR="000E554A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nowi „oprogramowanie służące do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przygotowania i wygenerowania dokumentu elektronicznego zgodnego z</w:t>
            </w:r>
            <w:r w:rsidR="000E554A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odpowiadającym mu wzorem dokumentu elektroniczneg</w:t>
            </w:r>
            <w:r w:rsidR="000E554A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o, mogące stanowić część usługi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udostępnionej na ePUAP lub w innym systemie teleinf</w:t>
            </w:r>
            <w:r w:rsidR="000E554A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ormatycznym”. Co do zasady taki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„formularz elektroniczny”, służy jedynie do wpr</w:t>
            </w:r>
            <w:r w:rsidR="000E554A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owadzenia określonych danych do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systemu teleinformatycznego. Z uwagi na to, że w definicji </w:t>
            </w:r>
            <w:r w:rsidR="000E554A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jest mowa o oprogramowaniu,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oczywistym jest, że tak rozumiany „formularz elektroni</w:t>
            </w:r>
            <w:r w:rsidR="000E554A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czny” nie może być przekazywany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(patrz § 3 ust. 11 i 13) ani identyfikowany lub u</w:t>
            </w:r>
            <w:r w:rsidR="000E554A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zupełniany (patrz § 3 ust. 15).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Wątpliwości budzi także fakt posługiwania się tymi pojęciami </w:t>
            </w:r>
            <w:r w:rsidR="000E554A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(„formularz” i „formularz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elektroniczny”) zamiennie, gdyż nie jest jasne, czy w zam</w:t>
            </w:r>
            <w:r w:rsidR="000E554A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ierzeniu projektodawcy pod tymi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pojęciami rozumiany ma być jeden konkretny „byt” np. do</w:t>
            </w:r>
            <w:r w:rsidR="00B678BC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kument. Jeżeli tak, to zasadnym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jest posługiwanie się w celu nazewnictwa takiego „bytu</w:t>
            </w:r>
            <w:r w:rsidR="00B678BC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” jednym ustalonym pojęciem.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Odpowiednich zmian należy wtedy</w:t>
            </w:r>
            <w:r w:rsidR="00B678BC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 dokonać w ust. 11, 12,13 i 15.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Podkreślenia wymaga również, że w opinii Ministra Cy</w:t>
            </w:r>
            <w:r w:rsidR="00B678BC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fryzacji przedmiotowe przepisy,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w obecnie projektowanym brzmieniu, stanowią dla Ministra Zdrowia zobowiązanie dookreślenia elektronicznego wzoru formula</w:t>
            </w:r>
            <w:r w:rsidR="00B678BC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rza (wnoszonego dokumentu) oraz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udostępnienia usługi zawierającej formularz ele</w:t>
            </w:r>
            <w:r w:rsidR="00B678BC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ktroniczny (w rozumieniu ustawy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o informatyzacji), które pozwolą na wprowadzanie d</w:t>
            </w:r>
            <w:r w:rsidR="00B678BC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anych do rejestru zgodnie z ww.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elektronicznym wzorem.</w:t>
            </w:r>
          </w:p>
        </w:tc>
        <w:tc>
          <w:tcPr>
            <w:tcW w:w="1492" w:type="pct"/>
            <w:shd w:val="clear" w:color="auto" w:fill="FFFFFF" w:themeFill="background1"/>
          </w:tcPr>
          <w:p w14:paraId="18505EB9" w14:textId="33DB7D0F" w:rsidR="005A1BE5" w:rsidRDefault="005A1BE5" w:rsidP="008E6DDA">
            <w:pPr>
              <w:spacing w:after="0" w:line="240" w:lineRule="auto"/>
            </w:pPr>
            <w:r>
              <w:t xml:space="preserve"> </w:t>
            </w:r>
          </w:p>
          <w:p w14:paraId="1D0D3FC5" w14:textId="5E4E9B39" w:rsidR="00D802A1" w:rsidRPr="00505147" w:rsidRDefault="005A1BE5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944">
              <w:rPr>
                <w:rFonts w:ascii="Times New Roman" w:hAnsi="Times New Roman" w:cs="Times New Roman"/>
                <w:sz w:val="20"/>
                <w:szCs w:val="20"/>
              </w:rPr>
              <w:t>Uwaga  bezprzedmiotowa w związku z wykreśleniem z projektu § 3 z powodu uwagi RCL</w:t>
            </w:r>
            <w:r w:rsidRPr="005A1B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25E41" w:rsidRPr="00505147" w14:paraId="281ABC1E" w14:textId="77777777" w:rsidTr="00047944">
        <w:trPr>
          <w:trHeight w:val="149"/>
        </w:trPr>
        <w:tc>
          <w:tcPr>
            <w:tcW w:w="191" w:type="pct"/>
          </w:tcPr>
          <w:p w14:paraId="56431DFA" w14:textId="6AC54BEC" w:rsidR="00D802A1" w:rsidRPr="00505147" w:rsidRDefault="00EB1748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81" w:type="pct"/>
          </w:tcPr>
          <w:p w14:paraId="67E1E3B3" w14:textId="23DF850D" w:rsidR="00D802A1" w:rsidRPr="00505147" w:rsidRDefault="00B678BC" w:rsidP="008E6DD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§ 3 ust. 12</w:t>
            </w:r>
          </w:p>
        </w:tc>
        <w:tc>
          <w:tcPr>
            <w:tcW w:w="480" w:type="pct"/>
          </w:tcPr>
          <w:p w14:paraId="5FE928BC" w14:textId="4E67588B" w:rsidR="00D802A1" w:rsidRPr="00505147" w:rsidRDefault="00B678BC" w:rsidP="008E6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Ministerstwo Cyfryzacji</w:t>
            </w:r>
          </w:p>
        </w:tc>
        <w:tc>
          <w:tcPr>
            <w:tcW w:w="2356" w:type="pct"/>
          </w:tcPr>
          <w:p w14:paraId="0ECCA4EB" w14:textId="02DA1FE9" w:rsidR="00D802A1" w:rsidRPr="00505147" w:rsidRDefault="00B678BC" w:rsidP="008E6DD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2. Wątpliwości budzi sformułowanie zawarte w § 3 ust. 12 dotyczące automatycznego weryfikowania danych w rejestrach publicznych, gdyż wydaje się, że przepis w rozporządzeniu nie jest wystarczającą podstawą prawną do automatycznego pobierania danych z rejestrów publicznych. Wskazać należy, że aby była możliwa taka automatyczna weryfikacja administratorzy rejestrów publicznych musieliby przede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wszystkim udostępnić usługi sieciowe pozwalające na taką weryfikację w innych systemach. Przy czym podstawa prawna do realizacji takich usług powinna być zawarta w odpowiednich ustawach regulujących prowadzenie odpowiednich rejestrów publicznych, co jest równie istotne także dlatego, że związane jest to z przetwarzaniem danych osobowych (danych identyfikujących usługodawców, danych usługobiorców).</w:t>
            </w:r>
          </w:p>
        </w:tc>
        <w:tc>
          <w:tcPr>
            <w:tcW w:w="1492" w:type="pct"/>
            <w:shd w:val="clear" w:color="auto" w:fill="FFFFFF" w:themeFill="background1"/>
          </w:tcPr>
          <w:p w14:paraId="5B9D426C" w14:textId="3C996CD3" w:rsidR="005A1BE5" w:rsidRDefault="005A1BE5" w:rsidP="003D40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1B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Uwaga  bezprzedmiotowa w związku z wykreśleniem z projektu § 3 z powodu uwagi RCL.</w:t>
            </w:r>
          </w:p>
          <w:p w14:paraId="5BDF7F12" w14:textId="02784AF8" w:rsidR="003D402A" w:rsidRPr="00505147" w:rsidRDefault="003D402A" w:rsidP="003D40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5E41" w:rsidRPr="00505147" w14:paraId="78CFA4DF" w14:textId="77777777" w:rsidTr="00EB1748">
        <w:trPr>
          <w:trHeight w:val="168"/>
        </w:trPr>
        <w:tc>
          <w:tcPr>
            <w:tcW w:w="191" w:type="pct"/>
          </w:tcPr>
          <w:p w14:paraId="6116090C" w14:textId="2DFE91B3" w:rsidR="00810402" w:rsidRPr="00505147" w:rsidRDefault="00EB1748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81" w:type="pct"/>
          </w:tcPr>
          <w:p w14:paraId="2566026E" w14:textId="27461C68" w:rsidR="00810402" w:rsidRPr="00505147" w:rsidRDefault="00371F30" w:rsidP="008E6DD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Uwaga ogólna</w:t>
            </w:r>
          </w:p>
        </w:tc>
        <w:tc>
          <w:tcPr>
            <w:tcW w:w="480" w:type="pct"/>
          </w:tcPr>
          <w:p w14:paraId="5577ED1B" w14:textId="039C50BA" w:rsidR="00810402" w:rsidRPr="00505147" w:rsidRDefault="00134A9D" w:rsidP="008E6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RCL</w:t>
            </w:r>
          </w:p>
        </w:tc>
        <w:tc>
          <w:tcPr>
            <w:tcW w:w="2356" w:type="pct"/>
            <w:shd w:val="clear" w:color="auto" w:fill="auto"/>
          </w:tcPr>
          <w:p w14:paraId="1BB7E8C3" w14:textId="4ED3C64B" w:rsidR="00134A9D" w:rsidRPr="00505147" w:rsidRDefault="00134A9D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Zgodnie z art. 20 ust. 1 ustawy z dnia 28 kwietni</w:t>
            </w:r>
            <w:r w:rsidR="00A248AB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a 2011 r. o systemie informacji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w ochronie zdrowia (Dz. U. z 2017 r. poz. 1845, z póź</w:t>
            </w:r>
            <w:r w:rsidR="00A248AB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n. zm.), zwanej dalej „ustawą”,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minister właściwy do spraw zdrowia określi, w drodze rozporządzenia, podmiot</w:t>
            </w:r>
            <w:r w:rsidR="00A248AB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prowadzący rejestr operacji naczyniowych, zwany dalej </w:t>
            </w:r>
            <w:r w:rsidR="00A248AB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„rejestrem”, sposób prowadzenia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rejestru, usługodawców lub podmioty prowadzące rejestr</w:t>
            </w:r>
            <w:r w:rsidR="00A248AB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y publiczne i rejestry medyczne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obowiązane do przekazywania danych do rejestru,</w:t>
            </w:r>
            <w:r w:rsidR="00A248AB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 sposób i terminy przekazywania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danych przez ww. podmioty do rejestru, zakr</w:t>
            </w:r>
            <w:r w:rsidR="00A248AB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es i rodzaj danych oraz rodzaje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identyfikatorów przetwarzanych w rejestrze. W </w:t>
            </w:r>
            <w:r w:rsidR="00A248AB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świetle powyższego upoważnienia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wątpliwości budzą następujące rozwiązania propo</w:t>
            </w:r>
            <w:r w:rsidR="00A248AB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nowane w przepisie § 3 projektu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rozporządzenia:</w:t>
            </w:r>
          </w:p>
          <w:p w14:paraId="537BFF6F" w14:textId="6228A063" w:rsidR="00134A9D" w:rsidRPr="00505147" w:rsidRDefault="00134A9D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1) określenie obowiązku prowadzenia przez podmiot </w:t>
            </w:r>
            <w:r w:rsidR="00A248AB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prowadzący rejestr dokumentacji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techniczno-organizacyjnej rejestru i archiwizowania jej zmian (ust. 2),</w:t>
            </w:r>
          </w:p>
          <w:p w14:paraId="570328E7" w14:textId="77777777" w:rsidR="00134A9D" w:rsidRPr="00505147" w:rsidRDefault="00134A9D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2) wskazanie zakresu dokumentacji techniczno-organizacyjnej rejestru (ust. 4),</w:t>
            </w:r>
          </w:p>
          <w:p w14:paraId="0761CCA4" w14:textId="0050E27A" w:rsidR="00134A9D" w:rsidRPr="00505147" w:rsidRDefault="00134A9D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3) określenie trybu dokonywania zmiany danych rejestru objętych dokumentacją</w:t>
            </w:r>
            <w:r w:rsidR="00A248AB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techniczno-organizacyjną (ust. 5),</w:t>
            </w:r>
          </w:p>
          <w:p w14:paraId="529CA0B9" w14:textId="408DA137" w:rsidR="00810402" w:rsidRPr="00505147" w:rsidRDefault="00134A9D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4) ustanowienie zespołu zapewniającego prowadzenie r</w:t>
            </w:r>
            <w:r w:rsidR="00A248AB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ejestru, określenie jego składu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i zadań (ust. 6 i 7),</w:t>
            </w:r>
          </w:p>
          <w:p w14:paraId="4EE33028" w14:textId="77BC599E" w:rsidR="00134A9D" w:rsidRPr="00505147" w:rsidRDefault="00134A9D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5) określenie podstawy wpisywania danych do re</w:t>
            </w:r>
            <w:r w:rsidR="00A248AB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jestru oraz zakończenia procesu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gromadzenia danych o usługobiorcy w rejestrze (ust. 8),</w:t>
            </w:r>
          </w:p>
          <w:p w14:paraId="495DE7BF" w14:textId="5712076C" w:rsidR="00134A9D" w:rsidRPr="00505147" w:rsidRDefault="00134A9D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6) określenie poziomu wprowadzanych da</w:t>
            </w:r>
            <w:r w:rsidR="00A248AB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nych do rejestru oraz obowiązku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podejmowanie działań wyjaśniających przez podmiot</w:t>
            </w:r>
            <w:r w:rsidR="00A248AB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 prowadzący rejestr w przypadku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braku osiągniecia poziomu informacji wymaganych w rejestrze (ust. 9),</w:t>
            </w:r>
          </w:p>
          <w:p w14:paraId="68817551" w14:textId="745A7AD7" w:rsidR="00134A9D" w:rsidRPr="00505147" w:rsidRDefault="00134A9D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7) określenie trybu przeprowadzania audy</w:t>
            </w:r>
            <w:r w:rsidR="00A248AB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tu jakości wprowadzanych danych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i efektywności prowadzenia rejestru (ust. 10),</w:t>
            </w:r>
          </w:p>
          <w:p w14:paraId="497E9D36" w14:textId="77777777" w:rsidR="00134A9D" w:rsidRPr="00505147" w:rsidRDefault="00134A9D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8) określenie obowiązku weryfikacji wprowadzanych danych do rejestru (ust. 12),</w:t>
            </w:r>
          </w:p>
          <w:p w14:paraId="5DB2B91B" w14:textId="4DA0A6F3" w:rsidR="00134A9D" w:rsidRPr="00505147" w:rsidRDefault="00134A9D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9) określenie funkcjonalności rejestru (wgląd w historie wp</w:t>
            </w:r>
            <w:r w:rsidR="00A248AB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isów do rejestru, identyfikacji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i uzupełniania formularzy – ust. 14 i 15),</w:t>
            </w:r>
          </w:p>
          <w:p w14:paraId="2F62BA52" w14:textId="3633C7E4" w:rsidR="00134A9D" w:rsidRPr="00505147" w:rsidRDefault="00134A9D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10) określenie obowiązku obliczania wskaźników bezpieczeństwa, skuteczności, </w:t>
            </w:r>
            <w:r w:rsidR="00A248AB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jakości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i efektywności zabiegów chirurgii naczyniowej p</w:t>
            </w:r>
            <w:r w:rsidR="00A248AB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rzez podmiot prowadzący rejestr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(ust. 16),</w:t>
            </w:r>
          </w:p>
          <w:p w14:paraId="525D83F4" w14:textId="5008EA7C" w:rsidR="00134A9D" w:rsidRPr="00505147" w:rsidRDefault="00134A9D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11) określenie obowiązku udostępnian</w:t>
            </w:r>
            <w:r w:rsidR="00A248AB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ia danych zawartych w rejestrze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oraz przekazywania analiz ministrowi właściwemu do</w:t>
            </w:r>
            <w:r w:rsidR="00A248AB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 spraw zdrowia i ich publikacji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(ust. 17).</w:t>
            </w:r>
          </w:p>
          <w:p w14:paraId="74D01905" w14:textId="4D1BF338" w:rsidR="00134A9D" w:rsidRPr="00505147" w:rsidRDefault="00134A9D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Analogiczna uwaga dotyczy przepisu § 6 projektu r</w:t>
            </w:r>
            <w:r w:rsidR="00A248AB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ozporządzenia regulującego tryb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zatwierdzenia dokumentacji techniczno-organizacyjne</w:t>
            </w:r>
            <w:r w:rsidR="00A248AB"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j rejestru, przygotowanej przez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podmiot prowadzący rejestr, przez ministra właściwego do spraw zdrowia.</w:t>
            </w:r>
          </w:p>
        </w:tc>
        <w:tc>
          <w:tcPr>
            <w:tcW w:w="1492" w:type="pct"/>
            <w:shd w:val="clear" w:color="auto" w:fill="auto"/>
          </w:tcPr>
          <w:p w14:paraId="144D4E87" w14:textId="34EA31AC" w:rsidR="00EC4911" w:rsidRPr="00505147" w:rsidRDefault="005A1BE5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Uwaga uwzględniona</w:t>
            </w:r>
            <w:r w:rsidR="00047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EECF168" w14:textId="77777777" w:rsidR="00EC4911" w:rsidRPr="00505147" w:rsidRDefault="00EC4911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5CCA74" w14:textId="64315604" w:rsidR="00247557" w:rsidRPr="00EE582E" w:rsidRDefault="00247557" w:rsidP="00EE5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5E41" w:rsidRPr="00505147" w14:paraId="4A5B6E1D" w14:textId="77777777" w:rsidTr="00EB1748">
        <w:trPr>
          <w:trHeight w:val="168"/>
        </w:trPr>
        <w:tc>
          <w:tcPr>
            <w:tcW w:w="191" w:type="pct"/>
          </w:tcPr>
          <w:p w14:paraId="50F4EC08" w14:textId="1A284856" w:rsidR="00810402" w:rsidRPr="00505147" w:rsidRDefault="00EB1748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81" w:type="pct"/>
          </w:tcPr>
          <w:p w14:paraId="5F0FD3D5" w14:textId="6B0D73AD" w:rsidR="00810402" w:rsidRPr="00505147" w:rsidRDefault="00371F30" w:rsidP="008E6DD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Uwaga ogólna</w:t>
            </w:r>
          </w:p>
        </w:tc>
        <w:tc>
          <w:tcPr>
            <w:tcW w:w="480" w:type="pct"/>
          </w:tcPr>
          <w:p w14:paraId="7D3E85EA" w14:textId="1ED1A239" w:rsidR="00810402" w:rsidRPr="00505147" w:rsidRDefault="00134A9D" w:rsidP="008E6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RCL</w:t>
            </w:r>
          </w:p>
        </w:tc>
        <w:tc>
          <w:tcPr>
            <w:tcW w:w="2356" w:type="pct"/>
            <w:shd w:val="clear" w:color="auto" w:fill="auto"/>
          </w:tcPr>
          <w:p w14:paraId="62A465A8" w14:textId="21E21EF5" w:rsidR="00A248AB" w:rsidRPr="00505147" w:rsidRDefault="00A248AB" w:rsidP="00EA3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Zgodnie z upoważnieniem zawartym w art. 20 ust. 1 pkt 3a ustawy minister właściwy do spraw zdrowia powinien określić, w drodze rozporządzenia, usługodawców lub podmioty prowadzące rejestry publiczne i rejestry medyczne oraz sposób i terminy przekazywania przez nich danych. Projektodawca w § 1 pkt 3 zdecydował się na określenie usługodawców obowiązanych do przekazywania danych do rejestru. Należy zauważyć, że zgodnie z art. 2 pkt 15 usługodawcą jest świadczeniodawca, o którym mowa w art. 5 pkt 41 ustawy z dnia 27 sierpnia 2004 r. oświadczeniach opieki zdrowotnej finansowanych ze środków publicznych (Dz. U. z 2018 r. poz. 1510, z późn. zm.), tj. podmiot wykonujący działalność leczniczą w rozumieniu przepisów ustawy o działalności leczniczej, osoba fizyczna inna niż ww. podmiot, która uzyskała fachowe uprawnienia do udzielania świadczeń zdrowotnych i udziela ich w ramach wykonywanej działalności gospodarczej oraz podmiot realizujący czynności z zakresu zaopatrzenia w wyroby medyczne. W świetle powyższego wątpliwości budzi wskazanie w przepisie § 4 pkt 2 projektu rozporządzenia Narodowego</w:t>
            </w:r>
            <w:r w:rsidR="00EA3497">
              <w:rPr>
                <w:rFonts w:ascii="Times New Roman" w:hAnsi="Times New Roman" w:cs="Times New Roman"/>
                <w:sz w:val="20"/>
                <w:szCs w:val="20"/>
              </w:rPr>
              <w:t xml:space="preserve"> Fundusz Zdrowia, jako podmiotu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obowiązanego do przekazywania danych do rejestru.</w:t>
            </w:r>
          </w:p>
        </w:tc>
        <w:tc>
          <w:tcPr>
            <w:tcW w:w="1492" w:type="pct"/>
            <w:shd w:val="clear" w:color="auto" w:fill="auto"/>
          </w:tcPr>
          <w:p w14:paraId="32F5D044" w14:textId="0D83CC9E" w:rsidR="00810402" w:rsidRDefault="00EC4911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Uwaga nieuwzględniona</w:t>
            </w:r>
            <w:r w:rsidR="009A6D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21FF2B9" w14:textId="77777777" w:rsidR="00EE582E" w:rsidRDefault="00EE582E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AF612D" w14:textId="1B1F7A08" w:rsidR="00EE582E" w:rsidRPr="00505147" w:rsidRDefault="00EE582E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Zgodnie z </w:t>
            </w:r>
            <w:r w:rsidR="007B317D">
              <w:rPr>
                <w:rFonts w:ascii="Times New Roman" w:hAnsi="Times New Roman" w:cs="Times New Roman"/>
                <w:sz w:val="20"/>
                <w:szCs w:val="20"/>
              </w:rPr>
              <w:t>art. 19 ust. 8 ustawy o systemie informacji w ochronie zdrowia u</w:t>
            </w:r>
            <w:r w:rsidR="007B317D" w:rsidRPr="007B317D">
              <w:rPr>
                <w:rFonts w:ascii="Times New Roman" w:hAnsi="Times New Roman" w:cs="Times New Roman"/>
                <w:sz w:val="20"/>
                <w:szCs w:val="20"/>
              </w:rPr>
              <w:t>sługodawcy oraz podmioty prowadzące rejestry publiczne i rejestry medyczne są obowiązani do nieodpłatnego przekazywania danych do rejestrów medycznych</w:t>
            </w:r>
            <w:r w:rsidR="007B317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07456972" w14:textId="66678A0E" w:rsidR="00EC4911" w:rsidRPr="00505147" w:rsidRDefault="007B317D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NFZ prowadzi rejestry publiczne i medyczne.  </w:t>
            </w:r>
          </w:p>
          <w:p w14:paraId="57DCBD6A" w14:textId="5BF7646E" w:rsidR="00EC4911" w:rsidRPr="00505147" w:rsidRDefault="00EC4911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5E41" w:rsidRPr="00505147" w14:paraId="731779E5" w14:textId="77777777" w:rsidTr="00EB1748">
        <w:trPr>
          <w:trHeight w:val="281"/>
        </w:trPr>
        <w:tc>
          <w:tcPr>
            <w:tcW w:w="191" w:type="pct"/>
          </w:tcPr>
          <w:p w14:paraId="309C29E0" w14:textId="166BC996" w:rsidR="00810402" w:rsidRPr="00505147" w:rsidRDefault="00EB1748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81" w:type="pct"/>
          </w:tcPr>
          <w:p w14:paraId="71FF39F5" w14:textId="6AC7EF7D" w:rsidR="00810402" w:rsidRPr="00505147" w:rsidRDefault="00810402" w:rsidP="008E6DD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§</w:t>
            </w:r>
            <w:r w:rsidR="002061A3" w:rsidRPr="00505147">
              <w:rPr>
                <w:rFonts w:ascii="Times New Roman" w:hAnsi="Times New Roman" w:cs="Times New Roman"/>
                <w:sz w:val="20"/>
                <w:szCs w:val="20"/>
              </w:rPr>
              <w:t>5 ust. 1 pkt 1 lit. c) i d)</w:t>
            </w:r>
          </w:p>
        </w:tc>
        <w:tc>
          <w:tcPr>
            <w:tcW w:w="480" w:type="pct"/>
          </w:tcPr>
          <w:p w14:paraId="675F660F" w14:textId="1D3DD8AF" w:rsidR="00810402" w:rsidRPr="00505147" w:rsidRDefault="00CA1339" w:rsidP="008E6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MSZ</w:t>
            </w:r>
          </w:p>
        </w:tc>
        <w:tc>
          <w:tcPr>
            <w:tcW w:w="2356" w:type="pct"/>
            <w:shd w:val="clear" w:color="auto" w:fill="auto"/>
          </w:tcPr>
          <w:p w14:paraId="51DB499B" w14:textId="24C38F25" w:rsidR="00810402" w:rsidRPr="00505147" w:rsidRDefault="002061A3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bCs/>
                <w:sz w:val="20"/>
                <w:szCs w:val="20"/>
              </w:rPr>
              <w:t>Zgodnie z art. 5 ust. 1 lit. c rozporządzenia 2016/679 w sprawie ochrony osób fizycznych w związku z przetwarzaniem danych osobowych i w sprawie swobodnego przepływu takich danych (RODO), przetwarzane dane osobowe muszą być adekwatne, stosowne oraz ograniczone do tego, co niezbędne do celów, w których są przetwarzane (tzw. zasada minimalizacji danych).</w:t>
            </w:r>
          </w:p>
        </w:tc>
        <w:tc>
          <w:tcPr>
            <w:tcW w:w="1492" w:type="pct"/>
            <w:shd w:val="clear" w:color="auto" w:fill="auto"/>
          </w:tcPr>
          <w:p w14:paraId="6EBB4C71" w14:textId="17805E31" w:rsidR="00810402" w:rsidRPr="00505147" w:rsidRDefault="007F02E3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Uwaga nieuwzględniona</w:t>
            </w:r>
            <w:r w:rsidR="00047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FA72760" w14:textId="77777777" w:rsidR="007F02E3" w:rsidRPr="00505147" w:rsidRDefault="007F02E3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44AD4F" w14:textId="54D36D90" w:rsidR="007F02E3" w:rsidRPr="00505147" w:rsidRDefault="007F02E3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Ustawa </w:t>
            </w:r>
            <w:r w:rsidR="00BD63AF">
              <w:rPr>
                <w:rFonts w:ascii="Times New Roman" w:hAnsi="Times New Roman" w:cs="Times New Roman"/>
                <w:sz w:val="20"/>
                <w:szCs w:val="20"/>
              </w:rPr>
              <w:t xml:space="preserve">o systemie informacji w ochronie zdrowia w art. 4 ust. 3 pkt 1  lit. d i lit. e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dopuszcza gromadzenie danych o obywatelstwie i wykształceniu.</w:t>
            </w:r>
          </w:p>
          <w:p w14:paraId="3CC8076D" w14:textId="4E1F1DDB" w:rsidR="007F02E3" w:rsidRPr="00505147" w:rsidRDefault="007F02E3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Ponadto z pochodzeniem danej osoby mogą być związane niektóre choroby o podłożu np. genetycznym. Monitorowanie obywatelstwa może otwierać pola do epidemiologicznych badań konotacji pochodzenia usługobiorców i chorób związanych z pochodzeniem.</w:t>
            </w:r>
          </w:p>
          <w:p w14:paraId="64A39852" w14:textId="0C0D3B3C" w:rsidR="007F02E3" w:rsidRPr="00505147" w:rsidRDefault="007F02E3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Podobnie dane o wykształceniu mogą być wykorzystywane do badań epidemiologicznych. Na ich odstawie można badać związek np. z trybem pracy (siedzącym – bardziej charakterystycznym dla osób z wyższym wykształceniem), a zachorowalnością na choroby wymagające operacji naczyniowych</w:t>
            </w:r>
            <w:r w:rsidR="00ED3391" w:rsidRPr="005051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25E41" w:rsidRPr="00505147" w14:paraId="52942B74" w14:textId="77777777" w:rsidTr="00047944">
        <w:trPr>
          <w:trHeight w:val="168"/>
        </w:trPr>
        <w:tc>
          <w:tcPr>
            <w:tcW w:w="191" w:type="pct"/>
            <w:shd w:val="clear" w:color="auto" w:fill="auto"/>
          </w:tcPr>
          <w:p w14:paraId="5B903265" w14:textId="402137C3" w:rsidR="00810402" w:rsidRPr="00505147" w:rsidRDefault="00EB1748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81" w:type="pct"/>
            <w:shd w:val="clear" w:color="auto" w:fill="auto"/>
          </w:tcPr>
          <w:p w14:paraId="45EA3990" w14:textId="36BC16E6" w:rsidR="00810402" w:rsidRPr="00505147" w:rsidRDefault="001264F2" w:rsidP="008E6DD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§ 3 ust. 4</w:t>
            </w:r>
          </w:p>
        </w:tc>
        <w:tc>
          <w:tcPr>
            <w:tcW w:w="480" w:type="pct"/>
            <w:shd w:val="clear" w:color="auto" w:fill="auto"/>
          </w:tcPr>
          <w:p w14:paraId="45AF203B" w14:textId="628AD476" w:rsidR="00810402" w:rsidRPr="00505147" w:rsidRDefault="001264F2" w:rsidP="008E6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Urząd Ochrony Danych Osobowych</w:t>
            </w:r>
          </w:p>
        </w:tc>
        <w:tc>
          <w:tcPr>
            <w:tcW w:w="2356" w:type="pct"/>
            <w:shd w:val="clear" w:color="auto" w:fill="auto"/>
          </w:tcPr>
          <w:p w14:paraId="5B5E0938" w14:textId="77777777" w:rsidR="001264F2" w:rsidRPr="00505147" w:rsidRDefault="001264F2" w:rsidP="008E6DD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Przepis wskazuje, że dokumentacja techniczno-organizacyjna zawiera procedury dotyczące wprowadzania danych i przepływu informacji.</w:t>
            </w:r>
          </w:p>
          <w:p w14:paraId="0FC82975" w14:textId="23574FC0" w:rsidR="001264F2" w:rsidRPr="00505147" w:rsidRDefault="001264F2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W ocenie organu dokumentacja ta powinna zostać uzupełniona o procedury dotyczące zabezpieczenia danych, z uwagi na to, że projektodawca wskazał w pkt 11 na interoperacyjność oraz powiązanie z innymi bazami danych lub rejestrami.</w:t>
            </w:r>
          </w:p>
          <w:p w14:paraId="0CEB3211" w14:textId="1AC92DA8" w:rsidR="001264F2" w:rsidRPr="00505147" w:rsidRDefault="001264F2" w:rsidP="0004794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Rejestr zawiera szczególne kategorie danych, tj. dane dotyczące zdrowia, a zgodnie z motywem 53 RODO dane te powinny zostać objęte większą ochroną. Zatem, konieczne jest zawarcie w projekcie przepisów, które określą zasady przetwarzania danych szczególnie chronionych. Sformułowanie w przepisach jasnych, zrozumiałych zasad przetwarzania danych oraz zachowanie właściwych gwarancji ich ochrony jest niezbędne nie tylko z punktu widzenia osób, których dane dotyczą, ale również wszystkich podmiotów wykonujących jakiekolwiek operacje na tych danych.</w:t>
            </w:r>
          </w:p>
          <w:p w14:paraId="6A7445E2" w14:textId="02DD5978" w:rsidR="001264F2" w:rsidRPr="00505147" w:rsidRDefault="001264F2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Uzupełnienie katalogu danych dotyczących dokumentacji techniczno-organizacyjnej rejestru o procedury w zakresie  zabezpieczenia danych.</w:t>
            </w:r>
          </w:p>
        </w:tc>
        <w:tc>
          <w:tcPr>
            <w:tcW w:w="1492" w:type="pct"/>
            <w:shd w:val="clear" w:color="auto" w:fill="FFFFFF" w:themeFill="background1"/>
          </w:tcPr>
          <w:p w14:paraId="09A9CFC3" w14:textId="6BE43A27" w:rsidR="00810402" w:rsidRPr="00505147" w:rsidRDefault="005A1BE5" w:rsidP="005A1B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1BE5">
              <w:rPr>
                <w:rFonts w:ascii="Times New Roman" w:hAnsi="Times New Roman" w:cs="Times New Roman"/>
                <w:sz w:val="20"/>
                <w:szCs w:val="20"/>
              </w:rPr>
              <w:t xml:space="preserve">Uwaga  bezprzedmiotowa w związku z wykreśleniem z projektu § 3 z powodu uwagi RCL. </w:t>
            </w:r>
          </w:p>
        </w:tc>
      </w:tr>
      <w:tr w:rsidR="00425E41" w:rsidRPr="00505147" w14:paraId="0D038ABE" w14:textId="77777777" w:rsidTr="00EB1748">
        <w:trPr>
          <w:trHeight w:val="168"/>
        </w:trPr>
        <w:tc>
          <w:tcPr>
            <w:tcW w:w="191" w:type="pct"/>
            <w:shd w:val="clear" w:color="auto" w:fill="auto"/>
          </w:tcPr>
          <w:p w14:paraId="2370AC00" w14:textId="55651D7D" w:rsidR="00810402" w:rsidRPr="00505147" w:rsidRDefault="00EB1748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81" w:type="pct"/>
            <w:shd w:val="clear" w:color="auto" w:fill="auto"/>
          </w:tcPr>
          <w:p w14:paraId="3483541E" w14:textId="2A35603B" w:rsidR="00810402" w:rsidRPr="00505147" w:rsidRDefault="001264F2" w:rsidP="008E6DD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§ 3 ust. 5</w:t>
            </w:r>
          </w:p>
        </w:tc>
        <w:tc>
          <w:tcPr>
            <w:tcW w:w="480" w:type="pct"/>
            <w:shd w:val="clear" w:color="auto" w:fill="auto"/>
          </w:tcPr>
          <w:p w14:paraId="2D3ECDC1" w14:textId="7FAA240E" w:rsidR="00810402" w:rsidRPr="00505147" w:rsidRDefault="001264F2" w:rsidP="008E6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Urząd Ochrony Danych Osobowych</w:t>
            </w:r>
          </w:p>
        </w:tc>
        <w:tc>
          <w:tcPr>
            <w:tcW w:w="2356" w:type="pct"/>
          </w:tcPr>
          <w:p w14:paraId="685657BC" w14:textId="32AA34F3" w:rsidR="001264F2" w:rsidRPr="00505147" w:rsidRDefault="001264F2" w:rsidP="008E6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Przepis reguluje zmiany zakresu danych w rejestrze.  Nie reguluje on natomiast kwestii związanej z zastosowaniem odpowiednich zabezpieczeń przy zmianie danych w celu ich ochrony np. przed utratą.</w:t>
            </w:r>
          </w:p>
          <w:p w14:paraId="5D682A32" w14:textId="37D9AFA4" w:rsidR="001264F2" w:rsidRPr="00505147" w:rsidRDefault="001264F2" w:rsidP="008E6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Zgromadzone w rejestrze dane powinny być zmieniane również z zastosowaniem takich środków technicznych i organizacyjnych aby zabezpieczyć je przed naruszeniem (np. utratą, niewłaściwą zmianą, nieuprawnionym dostępem).</w:t>
            </w:r>
            <w:r w:rsidR="00047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Proponuje się uzupełnić przepis o dodatkowe zabezpieczenia, w celu zachowania ochrony danych.</w:t>
            </w:r>
          </w:p>
        </w:tc>
        <w:tc>
          <w:tcPr>
            <w:tcW w:w="1492" w:type="pct"/>
            <w:shd w:val="clear" w:color="auto" w:fill="auto"/>
          </w:tcPr>
          <w:p w14:paraId="0027AC24" w14:textId="2DCC2A64" w:rsidR="00810402" w:rsidRPr="00505147" w:rsidRDefault="005A1BE5" w:rsidP="005A1B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</w:t>
            </w:r>
            <w:r w:rsidRPr="005A1BE5">
              <w:rPr>
                <w:rFonts w:ascii="Times New Roman" w:hAnsi="Times New Roman" w:cs="Times New Roman"/>
                <w:sz w:val="20"/>
                <w:szCs w:val="20"/>
              </w:rPr>
              <w:t>Uwaga  bezprzedmiotowa w związku z wykreśleniem z projektu § 3 z powodu uwagi RCL.</w:t>
            </w:r>
          </w:p>
        </w:tc>
      </w:tr>
      <w:tr w:rsidR="00425E41" w:rsidRPr="00505147" w14:paraId="30D0791F" w14:textId="77777777" w:rsidTr="00EB1748">
        <w:trPr>
          <w:trHeight w:val="168"/>
        </w:trPr>
        <w:tc>
          <w:tcPr>
            <w:tcW w:w="191" w:type="pct"/>
            <w:shd w:val="clear" w:color="auto" w:fill="auto"/>
          </w:tcPr>
          <w:p w14:paraId="73692541" w14:textId="23292299" w:rsidR="001264F2" w:rsidRPr="00505147" w:rsidRDefault="00EB1748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81" w:type="pct"/>
            <w:shd w:val="clear" w:color="auto" w:fill="auto"/>
          </w:tcPr>
          <w:p w14:paraId="23C7370F" w14:textId="6899F09D" w:rsidR="001264F2" w:rsidRPr="00505147" w:rsidRDefault="001264F2" w:rsidP="008E6DD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§ 3 ust. 6</w:t>
            </w:r>
          </w:p>
        </w:tc>
        <w:tc>
          <w:tcPr>
            <w:tcW w:w="480" w:type="pct"/>
            <w:shd w:val="clear" w:color="auto" w:fill="auto"/>
          </w:tcPr>
          <w:p w14:paraId="2C980B73" w14:textId="3D3626D8" w:rsidR="001264F2" w:rsidRPr="00505147" w:rsidRDefault="001264F2" w:rsidP="008E6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Urząd Ochrony Danych Osobowych</w:t>
            </w:r>
          </w:p>
        </w:tc>
        <w:tc>
          <w:tcPr>
            <w:tcW w:w="2356" w:type="pct"/>
          </w:tcPr>
          <w:p w14:paraId="2BB05A99" w14:textId="77777777" w:rsidR="001264F2" w:rsidRPr="00505147" w:rsidRDefault="001264F2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Wskazany w przepisie zespół zapewniający prowadzenie rejestru będzie analizował dane zgromadzone w rejestrze. Projektodawca jednakże nie uregulował kwestii dotyczącej zachowania w poufności informacji o danych zawartych w rejestrze przez osoby wchodzące w skład ww. zespołu.</w:t>
            </w:r>
          </w:p>
          <w:p w14:paraId="27907321" w14:textId="77777777" w:rsidR="001264F2" w:rsidRPr="00505147" w:rsidRDefault="001264F2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9D80C4" w14:textId="09D5A9C1" w:rsidR="001264F2" w:rsidRPr="00505147" w:rsidRDefault="001264F2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Realizacja przez wskazany zespół uprawnienia wynikającego z omawianego przepisu powinna być realizowana zgodnie z zasadami dotyczącymi przetwarzania danych, w szczególności z zasadą integralności i poufności, o której mowa w art. 5 ust. 1 lit. f RODO.</w:t>
            </w:r>
          </w:p>
          <w:p w14:paraId="1461DFDC" w14:textId="77777777" w:rsidR="001264F2" w:rsidRPr="00505147" w:rsidRDefault="001264F2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FBFBD0" w14:textId="312FE706" w:rsidR="001264F2" w:rsidRPr="00505147" w:rsidRDefault="001264F2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Uregulowanie w projekcie kwestii związanej z obowiązkiem zachowania w tajemnicy informacji i danych zawartych w rejestrze.</w:t>
            </w:r>
          </w:p>
        </w:tc>
        <w:tc>
          <w:tcPr>
            <w:tcW w:w="1492" w:type="pct"/>
            <w:shd w:val="clear" w:color="auto" w:fill="auto"/>
          </w:tcPr>
          <w:p w14:paraId="60F84DE0" w14:textId="41800A50" w:rsidR="0022016E" w:rsidRPr="00505147" w:rsidRDefault="005A1BE5" w:rsidP="005A1B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</w:t>
            </w:r>
            <w:r w:rsidRPr="005A1BE5">
              <w:rPr>
                <w:rFonts w:ascii="Times New Roman" w:hAnsi="Times New Roman" w:cs="Times New Roman"/>
                <w:sz w:val="20"/>
                <w:szCs w:val="20"/>
              </w:rPr>
              <w:t>Uwaga  bezprzedmiotowa w związku z wykreśleniem z projektu § 3 z powodu uwagi RCL.</w:t>
            </w:r>
          </w:p>
        </w:tc>
      </w:tr>
      <w:tr w:rsidR="00425E41" w:rsidRPr="00505147" w14:paraId="49C9ECB6" w14:textId="77777777" w:rsidTr="00047944">
        <w:trPr>
          <w:trHeight w:val="168"/>
        </w:trPr>
        <w:tc>
          <w:tcPr>
            <w:tcW w:w="191" w:type="pct"/>
            <w:shd w:val="clear" w:color="auto" w:fill="auto"/>
          </w:tcPr>
          <w:p w14:paraId="48C35F92" w14:textId="7C21076B" w:rsidR="001264F2" w:rsidRPr="00505147" w:rsidRDefault="00EB1748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81" w:type="pct"/>
            <w:shd w:val="clear" w:color="auto" w:fill="auto"/>
          </w:tcPr>
          <w:p w14:paraId="0A363E8E" w14:textId="6B700370" w:rsidR="001264F2" w:rsidRPr="00505147" w:rsidRDefault="0024421F" w:rsidP="008E6DD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§ 3 ust. 12</w:t>
            </w:r>
          </w:p>
        </w:tc>
        <w:tc>
          <w:tcPr>
            <w:tcW w:w="480" w:type="pct"/>
            <w:shd w:val="clear" w:color="auto" w:fill="auto"/>
          </w:tcPr>
          <w:p w14:paraId="5E0A913F" w14:textId="617D0CC0" w:rsidR="001264F2" w:rsidRPr="00505147" w:rsidRDefault="001264F2" w:rsidP="008E6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Urząd Ochrony Danych Osobowych</w:t>
            </w:r>
          </w:p>
        </w:tc>
        <w:tc>
          <w:tcPr>
            <w:tcW w:w="2356" w:type="pct"/>
          </w:tcPr>
          <w:p w14:paraId="63C28476" w14:textId="77777777" w:rsidR="001264F2" w:rsidRPr="00505147" w:rsidRDefault="0024421F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W przepisie wskazano na „</w:t>
            </w:r>
            <w:r w:rsidRPr="00505147">
              <w:rPr>
                <w:rFonts w:ascii="Times New Roman" w:hAnsi="Times New Roman" w:cs="Times New Roman"/>
                <w:i/>
                <w:sz w:val="20"/>
                <w:szCs w:val="20"/>
              </w:rPr>
              <w:t>inne dane wpisywane w formularzach elektronicznych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  <w:p w14:paraId="38609CB4" w14:textId="77777777" w:rsidR="0024421F" w:rsidRPr="00505147" w:rsidRDefault="0024421F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25B74D" w14:textId="419588B8" w:rsidR="0024421F" w:rsidRPr="00505147" w:rsidRDefault="0024421F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Użyte w przepisie sformułowanie „</w:t>
            </w:r>
            <w:r w:rsidRPr="00505147">
              <w:rPr>
                <w:rFonts w:ascii="Times New Roman" w:hAnsi="Times New Roman" w:cs="Times New Roman"/>
                <w:i/>
                <w:sz w:val="20"/>
                <w:szCs w:val="20"/>
              </w:rPr>
              <w:t>inne dane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” budzi wątpliwości interpretacyjne oraz wprowadza katalog otwarty, który daje możliwość przetwarzana nieokreślonego zakresu danych. Należy zaznaczyć, że  w sytuacji, gdy projektodawca przewiduje zakres niezbędnych danych do zrealizowania uprawnienia, należy je wówczas konkretnie wskazać.</w:t>
            </w:r>
          </w:p>
          <w:p w14:paraId="5672F88D" w14:textId="23189FD2" w:rsidR="0024421F" w:rsidRPr="00505147" w:rsidRDefault="0024421F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Proponuje się aby projektodawca poddał analizie projektowaną regulację, pod względem m.in. zasady minimalizacji danych – z art. 5 ust. 1 lit. c RODO, tak aby projektowany przepis wskazywał na przejrzystość przetwarzanych danych.</w:t>
            </w:r>
          </w:p>
        </w:tc>
        <w:tc>
          <w:tcPr>
            <w:tcW w:w="1492" w:type="pct"/>
            <w:shd w:val="clear" w:color="auto" w:fill="FFFFFF" w:themeFill="background1"/>
          </w:tcPr>
          <w:p w14:paraId="13B60AD3" w14:textId="1238A447" w:rsidR="001264F2" w:rsidRPr="00505147" w:rsidRDefault="005A1BE5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</w:t>
            </w:r>
            <w:r w:rsidRPr="005A1BE5">
              <w:rPr>
                <w:rFonts w:ascii="Times New Roman" w:hAnsi="Times New Roman" w:cs="Times New Roman"/>
                <w:sz w:val="20"/>
                <w:szCs w:val="20"/>
              </w:rPr>
              <w:t xml:space="preserve">Uwaga  bezprzedmiotowa w związku z wykreśleniem z projektu § 3 z powodu uwagi RCL. </w:t>
            </w:r>
          </w:p>
        </w:tc>
      </w:tr>
      <w:tr w:rsidR="00425E41" w:rsidRPr="00505147" w14:paraId="1EF1711E" w14:textId="77777777" w:rsidTr="00EB1748">
        <w:trPr>
          <w:trHeight w:val="168"/>
        </w:trPr>
        <w:tc>
          <w:tcPr>
            <w:tcW w:w="191" w:type="pct"/>
            <w:shd w:val="clear" w:color="auto" w:fill="auto"/>
          </w:tcPr>
          <w:p w14:paraId="414264E3" w14:textId="1A268AC9" w:rsidR="001264F2" w:rsidRPr="00505147" w:rsidRDefault="00EB1748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 </w:t>
            </w:r>
          </w:p>
        </w:tc>
        <w:tc>
          <w:tcPr>
            <w:tcW w:w="481" w:type="pct"/>
            <w:shd w:val="clear" w:color="auto" w:fill="auto"/>
          </w:tcPr>
          <w:p w14:paraId="2B253275" w14:textId="67D0820C" w:rsidR="001264F2" w:rsidRPr="00505147" w:rsidRDefault="0024421F" w:rsidP="008E6DD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§ 3 ust. 17</w:t>
            </w:r>
          </w:p>
        </w:tc>
        <w:tc>
          <w:tcPr>
            <w:tcW w:w="480" w:type="pct"/>
            <w:shd w:val="clear" w:color="auto" w:fill="auto"/>
          </w:tcPr>
          <w:p w14:paraId="4D0D6BC0" w14:textId="155F0B41" w:rsidR="001264F2" w:rsidRPr="00505147" w:rsidRDefault="001264F2" w:rsidP="008E6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Urząd Ochrony Danych Osobowych</w:t>
            </w:r>
          </w:p>
        </w:tc>
        <w:tc>
          <w:tcPr>
            <w:tcW w:w="2356" w:type="pct"/>
          </w:tcPr>
          <w:p w14:paraId="71383A45" w14:textId="77777777" w:rsidR="001264F2" w:rsidRPr="00505147" w:rsidRDefault="0024421F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Wątpliwości budzi brzmienie zdania pierwszego tego przepisu, zgodnie z którym „</w:t>
            </w:r>
            <w:r w:rsidRPr="00505147">
              <w:rPr>
                <w:rFonts w:ascii="Times New Roman" w:hAnsi="Times New Roman" w:cs="Times New Roman"/>
                <w:i/>
                <w:sz w:val="20"/>
                <w:szCs w:val="20"/>
              </w:rPr>
              <w:t>Udostępnienie danych zawartych w rejestrze (…) polega w szczególności (…)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  <w:p w14:paraId="15206BAB" w14:textId="77777777" w:rsidR="0024421F" w:rsidRPr="00505147" w:rsidRDefault="0024421F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CF49AD" w14:textId="5EFB4A42" w:rsidR="0024421F" w:rsidRPr="00505147" w:rsidRDefault="0024421F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Użyte w przepisie sformułowanie „</w:t>
            </w:r>
            <w:r w:rsidRPr="00505147">
              <w:rPr>
                <w:rFonts w:ascii="Times New Roman" w:hAnsi="Times New Roman" w:cs="Times New Roman"/>
                <w:i/>
                <w:sz w:val="20"/>
                <w:szCs w:val="20"/>
              </w:rPr>
              <w:t>w szczególności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” budzi wątpliwości interpretacyjne. Ponadto, w ocenie organu daje możliwość nadmiernego przetwarzania (udostępnienia) danych dotyczących zdrowia – również w sposób nieadekwatny do celu przetwarzania. Należy wskazać w szczególności na zasadę ograniczenia celu (art. 5 ust. 1 lit. b RODO) oraz zasadę przejrzystości (art. 5 ust. 1 lit. a RODO).</w:t>
            </w:r>
          </w:p>
          <w:p w14:paraId="064A416D" w14:textId="77777777" w:rsidR="0024421F" w:rsidRPr="00505147" w:rsidRDefault="0024421F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EB75E6" w14:textId="5AE89745" w:rsidR="0024421F" w:rsidRPr="00505147" w:rsidRDefault="0024421F" w:rsidP="008E6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Sugeruje się aby projektodawca zrezygnował z takiego brzmienia przepisu, który w swojej treści zawiera wskazane sformułowanie. Należy mieć również na uwadze, że  w sytuacji, gdy projektodawca już na etapie projektowania przewiduje inne operacje na danych – wówczas należy to konkretnie wskazać, tak aby przetwarzanie danych odbywało się w sposób przejrzysty i nie budziło wątpliwości związanych z celem przetwarzania.</w:t>
            </w:r>
          </w:p>
        </w:tc>
        <w:tc>
          <w:tcPr>
            <w:tcW w:w="1492" w:type="pct"/>
            <w:shd w:val="clear" w:color="auto" w:fill="auto"/>
          </w:tcPr>
          <w:p w14:paraId="6216C787" w14:textId="2C39A6B6" w:rsidR="001264F2" w:rsidRPr="00505147" w:rsidRDefault="005A1BE5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1BE5">
              <w:rPr>
                <w:rFonts w:ascii="Times New Roman" w:hAnsi="Times New Roman" w:cs="Times New Roman"/>
                <w:sz w:val="20"/>
                <w:szCs w:val="20"/>
              </w:rPr>
              <w:t xml:space="preserve">Uwaga  bezprzedmiotowa w związku z wykreśleniem z projektu § 3 z powodu uwagi RCL. </w:t>
            </w:r>
          </w:p>
        </w:tc>
      </w:tr>
      <w:tr w:rsidR="00425E41" w:rsidRPr="00505147" w14:paraId="4C5BA8D7" w14:textId="77777777" w:rsidTr="00047944">
        <w:trPr>
          <w:trHeight w:val="168"/>
        </w:trPr>
        <w:tc>
          <w:tcPr>
            <w:tcW w:w="191" w:type="pct"/>
            <w:shd w:val="clear" w:color="auto" w:fill="auto"/>
          </w:tcPr>
          <w:p w14:paraId="2F8D5508" w14:textId="53A6FEAF" w:rsidR="001264F2" w:rsidRPr="00505147" w:rsidRDefault="00EB1748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81" w:type="pct"/>
            <w:shd w:val="clear" w:color="auto" w:fill="auto"/>
          </w:tcPr>
          <w:p w14:paraId="5C03D22C" w14:textId="1071699E" w:rsidR="001264F2" w:rsidRPr="00505147" w:rsidRDefault="0024421F" w:rsidP="008E6DD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§ 5 ust. 2 pkt 2</w:t>
            </w:r>
          </w:p>
        </w:tc>
        <w:tc>
          <w:tcPr>
            <w:tcW w:w="480" w:type="pct"/>
            <w:shd w:val="clear" w:color="auto" w:fill="auto"/>
          </w:tcPr>
          <w:p w14:paraId="19A2B9A7" w14:textId="7A3F667F" w:rsidR="001264F2" w:rsidRPr="00505147" w:rsidRDefault="001264F2" w:rsidP="008E6D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Urząd Ochrony Danych Osobowych</w:t>
            </w:r>
          </w:p>
        </w:tc>
        <w:tc>
          <w:tcPr>
            <w:tcW w:w="2356" w:type="pct"/>
          </w:tcPr>
          <w:p w14:paraId="76BF202C" w14:textId="35793F38" w:rsidR="0024421F" w:rsidRPr="00505147" w:rsidRDefault="0024421F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Przepis wskazuje na zastosowanie </w:t>
            </w:r>
            <w:r w:rsidRPr="00505147">
              <w:rPr>
                <w:rFonts w:ascii="Times New Roman" w:hAnsi="Times New Roman" w:cs="Times New Roman"/>
                <w:i/>
                <w:sz w:val="20"/>
                <w:szCs w:val="20"/>
              </w:rPr>
              <w:t>dedykowanego systemu informatycznego.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 Pojęcie system nie zostało doprecyzowane przez projektodawcę.</w:t>
            </w:r>
          </w:p>
          <w:p w14:paraId="11F669CE" w14:textId="20AAD5A9" w:rsidR="0024421F" w:rsidRPr="00505147" w:rsidRDefault="0024421F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W ocenie organu wyjaśnienia wymaga, jaki podmiot będzie odpowiedzialny za utworzenie oraz administrowanie wskazanym systemem, a także za przygotowanie i wdrożenie funkcjonalności umożliwiających przekazywanie danych do tworzonego rejestru.</w:t>
            </w:r>
          </w:p>
          <w:p w14:paraId="12B90314" w14:textId="586D864E" w:rsidR="0024421F" w:rsidRPr="00505147" w:rsidRDefault="0024421F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Proponuje się uzupełnić przepis o elementy wskazane w uzasadnieniu do omawianej uwagi.</w:t>
            </w:r>
          </w:p>
        </w:tc>
        <w:tc>
          <w:tcPr>
            <w:tcW w:w="1492" w:type="pct"/>
            <w:shd w:val="clear" w:color="auto" w:fill="FFFFFF" w:themeFill="background1"/>
          </w:tcPr>
          <w:p w14:paraId="08716A92" w14:textId="77777777" w:rsidR="002840F2" w:rsidRPr="00505147" w:rsidRDefault="002840F2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Uwaga częściowo uwzględniona.</w:t>
            </w:r>
          </w:p>
          <w:p w14:paraId="0212122C" w14:textId="77777777" w:rsidR="002840F2" w:rsidRPr="00505147" w:rsidRDefault="002840F2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4FDF21" w14:textId="77777777" w:rsidR="002840F2" w:rsidRPr="00505147" w:rsidRDefault="002840F2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W obecnie obowiązujących rozporządzeniach w sprawie rejestrów medycznych, wydanych na podstawie art. 20 ust. 1 ustawy, wskazywane jest tylko, że „rejestr jest prowadzony z wykorzystaniem systemu teleinformatycznego” lub że dane są przekazywane przy użyciu/ za pomocą systemu informatycznego/ teleinformatycznego. Jasne jest, że system tworzy i  administruje nim podmiot prowadzący rejestr. </w:t>
            </w:r>
          </w:p>
          <w:p w14:paraId="352FB0DC" w14:textId="77777777" w:rsidR="002840F2" w:rsidRPr="00505147" w:rsidRDefault="002840F2" w:rsidP="008E6D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B7CDB6" w14:textId="6937568E" w:rsidR="001264F2" w:rsidRPr="00505147" w:rsidRDefault="002840F2" w:rsidP="00A44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Dla jasności </w:t>
            </w:r>
            <w:r w:rsidR="00A444C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 § 4 ust. 2 pkt 2 zostanie dopisane, że dane są przekazywane za pośrednictwem dedykowanego systemu teleinformatycznego o którym mowa w § 2.</w:t>
            </w:r>
          </w:p>
        </w:tc>
      </w:tr>
      <w:tr w:rsidR="001A1D2B" w:rsidRPr="00505147" w14:paraId="3408290E" w14:textId="77777777" w:rsidTr="00047944">
        <w:trPr>
          <w:trHeight w:val="281"/>
        </w:trPr>
        <w:tc>
          <w:tcPr>
            <w:tcW w:w="191" w:type="pct"/>
          </w:tcPr>
          <w:p w14:paraId="45A7CFE6" w14:textId="48856C38" w:rsidR="001A1D2B" w:rsidRPr="00505147" w:rsidRDefault="00EB1748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81" w:type="pct"/>
          </w:tcPr>
          <w:p w14:paraId="51DF8BE3" w14:textId="20CEACDC" w:rsidR="001A1D2B" w:rsidRPr="00505147" w:rsidRDefault="001A1D2B" w:rsidP="001A1D2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§ 3 ust. 12</w:t>
            </w:r>
          </w:p>
        </w:tc>
        <w:tc>
          <w:tcPr>
            <w:tcW w:w="480" w:type="pct"/>
          </w:tcPr>
          <w:p w14:paraId="08065B6F" w14:textId="33CA2B98" w:rsidR="001A1D2B" w:rsidRPr="00505147" w:rsidRDefault="001A1D2B" w:rsidP="001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MSWiA</w:t>
            </w:r>
          </w:p>
        </w:tc>
        <w:tc>
          <w:tcPr>
            <w:tcW w:w="2356" w:type="pct"/>
          </w:tcPr>
          <w:p w14:paraId="3C9ECC98" w14:textId="77777777" w:rsidR="001A1D2B" w:rsidRPr="00505147" w:rsidRDefault="001A1D2B" w:rsidP="001A1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W projektowanym rozporządzeniu brak jest przepisów określających podmioty prowadzące rejestry publiczne </w:t>
            </w:r>
            <w:r w:rsidRPr="00505147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 sposób i terminy przekazywania przez te podmioty danych.</w:t>
            </w:r>
          </w:p>
          <w:p w14:paraId="331BA9C4" w14:textId="77777777" w:rsidR="001A1D2B" w:rsidRPr="00505147" w:rsidRDefault="001A1D2B" w:rsidP="001A1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8C1DDE" w14:textId="275C1C98" w:rsidR="001A1D2B" w:rsidRPr="00505147" w:rsidRDefault="001A1D2B" w:rsidP="001A1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Kwestia ta jest istotna dla MSWiA, gdyż minister właściwy do spraw wewnętrznych jest gestorem ustaw z zakresu spraw obywatelskich, w tym m. in. ustawy </w:t>
            </w:r>
            <w:r w:rsidRPr="005051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dnia 24 września 2010 r. o </w:t>
            </w:r>
            <w:r w:rsidRPr="005051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ewidencji ludności,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która przesądza, że za prowadzenie Powszechnego Elektronicznego Systemu Ewidencji Ludności (rejestru PESEL] odpowiada minister właściwy do spraw informatyzacji oraz określa zasady udostępniania danych z tego rejestru. Niezależnie od przywołanych regulacji ustawowych, z treści art. 19 ust. 8 ustawy </w:t>
            </w:r>
            <w:r w:rsidRPr="005051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z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dnia 28 kwietnia 2011 r. </w:t>
            </w:r>
            <w:r w:rsidRPr="005051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o systemie informacji w ochronie zdrowia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wynika, że usługodawcy oraz podmioty prowadzące rejestry publiczne i rejestry medyczne są obowiązani do nieodpłatnego przekazywania danych do rejestrów medycznych, o których mowa w ust. 1, a przepis ust. 15 stosuje się odpowiednio. Ponadto art. 20 ust. 1 pkt 3a) </w:t>
            </w:r>
            <w:r w:rsidRPr="005051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ww.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ustawy stanowi, ze tworzenie rejestrów medycznych, o których mowa w art. 19 ust. 1, następuje w drodze rozporządzenia ministra właściwego do spraw zdrowia, które m. in. określa usługodawców lub podmioty prowadzące rejestry publiczne i rejestry medyczne oraz sposób i terminy przekazywania przez nich danych – w przypadku rejestrów medycznych, do których przekazywane są dane zgodnie z art. 19 ust. 8 tejże ustawy. W § 1 pkt 3 projektowanego aktu prawnego wskazano jedynie usługodawców obowiązanych do przekazywania danych do rejestru oraz sposób i termin przekazywania przez nich danych do rejestru. Pominięto jednak wskazanie podmiotów prowadzących rejestry publiczne zgodnie z art. 20 ust. 1 pkt 3a ustawy </w:t>
            </w:r>
            <w:r w:rsidRPr="005051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dnia 28 kwietnia 2018 r. o systemie informacji w ochronie zdrowia (Dz.U. z 2017 poz. 1845, z późn. zm.) będącym elementem delegacji ustawowej.</w:t>
            </w:r>
          </w:p>
          <w:p w14:paraId="4062C3BC" w14:textId="77777777" w:rsidR="001A1D2B" w:rsidRPr="00505147" w:rsidRDefault="001A1D2B" w:rsidP="001A1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EE6E3D" w14:textId="5C6DCC0D" w:rsidR="001A1D2B" w:rsidRPr="00505147" w:rsidRDefault="001A1D2B" w:rsidP="001A1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W projekcie Rozporządzenia należy wskazać konkretne rejestry publiczne wraz z właściwymi pod miotami je prowadzącymi oraz określić sposób i terminy przekazywania przez te podmioty danych.</w:t>
            </w:r>
          </w:p>
        </w:tc>
        <w:tc>
          <w:tcPr>
            <w:tcW w:w="1492" w:type="pct"/>
            <w:shd w:val="clear" w:color="auto" w:fill="FFFFFF" w:themeFill="background1"/>
          </w:tcPr>
          <w:p w14:paraId="34080DDA" w14:textId="2CC404CD" w:rsidR="001A1D2B" w:rsidRPr="00505147" w:rsidRDefault="005A1BE5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1BE5">
              <w:rPr>
                <w:rFonts w:ascii="Times New Roman" w:hAnsi="Times New Roman" w:cs="Times New Roman"/>
                <w:sz w:val="20"/>
                <w:szCs w:val="20"/>
              </w:rPr>
              <w:t xml:space="preserve">Uwaga  bezprzedmiotowa w związku z wykreśleniem z projektu § 3 z powodu uwagi RCL. </w:t>
            </w:r>
          </w:p>
        </w:tc>
      </w:tr>
      <w:tr w:rsidR="001A1D2B" w:rsidRPr="00505147" w14:paraId="3DCE5D04" w14:textId="77777777" w:rsidTr="00AF47E5">
        <w:trPr>
          <w:trHeight w:val="561"/>
        </w:trPr>
        <w:tc>
          <w:tcPr>
            <w:tcW w:w="5000" w:type="pct"/>
            <w:gridSpan w:val="5"/>
            <w:shd w:val="clear" w:color="auto" w:fill="D0CECE" w:themeFill="background2" w:themeFillShade="E6"/>
          </w:tcPr>
          <w:p w14:paraId="0B42D7F2" w14:textId="77777777" w:rsidR="001A1D2B" w:rsidRPr="00505147" w:rsidRDefault="001A1D2B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631564" w14:textId="77777777" w:rsidR="001A1D2B" w:rsidRPr="00505147" w:rsidRDefault="001A1D2B" w:rsidP="001A1D2B">
            <w:pPr>
              <w:shd w:val="clear" w:color="auto" w:fill="D0CECE" w:themeFill="background2" w:themeFillShade="E6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147">
              <w:rPr>
                <w:rFonts w:ascii="Times New Roman" w:hAnsi="Times New Roman" w:cs="Times New Roman"/>
                <w:b/>
                <w:sz w:val="28"/>
                <w:szCs w:val="28"/>
              </w:rPr>
              <w:t>Uwagi do OSR projektu</w:t>
            </w:r>
          </w:p>
          <w:p w14:paraId="5A3852D3" w14:textId="77777777" w:rsidR="001A1D2B" w:rsidRPr="00505147" w:rsidRDefault="001A1D2B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D2B" w:rsidRPr="00505147" w14:paraId="39540C69" w14:textId="77777777" w:rsidTr="00047944">
        <w:trPr>
          <w:trHeight w:val="168"/>
        </w:trPr>
        <w:tc>
          <w:tcPr>
            <w:tcW w:w="191" w:type="pct"/>
          </w:tcPr>
          <w:p w14:paraId="30D33FAA" w14:textId="32E94A5E" w:rsidR="001A1D2B" w:rsidRPr="00505147" w:rsidRDefault="00EB1748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81" w:type="pct"/>
          </w:tcPr>
          <w:p w14:paraId="333E3519" w14:textId="77777777" w:rsidR="001A1D2B" w:rsidRPr="00505147" w:rsidRDefault="001A1D2B" w:rsidP="001A1D2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OSR Pkt 6</w:t>
            </w:r>
          </w:p>
        </w:tc>
        <w:tc>
          <w:tcPr>
            <w:tcW w:w="480" w:type="pct"/>
            <w:shd w:val="clear" w:color="auto" w:fill="auto"/>
          </w:tcPr>
          <w:p w14:paraId="7487DFD6" w14:textId="77777777" w:rsidR="001A1D2B" w:rsidRPr="00505147" w:rsidRDefault="001A1D2B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Ministerstwo Finansów</w:t>
            </w:r>
          </w:p>
        </w:tc>
        <w:tc>
          <w:tcPr>
            <w:tcW w:w="2356" w:type="pct"/>
          </w:tcPr>
          <w:p w14:paraId="1BA31A31" w14:textId="77777777" w:rsidR="001A1D2B" w:rsidRPr="00505147" w:rsidRDefault="001A1D2B" w:rsidP="001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Pkt 6 OSR do projektu należy uzupełnić o stwierdzenie, że wejście w życie projektowanego rozporządzenia nie spowoduje dodatkowych skutków finansowych dla sektora finansów publicznych, w tym dla budżetu państwa i budżetów jednostek samorządu terytorialnego oraz wykreślić z tabeli dane liczbowe.</w:t>
            </w:r>
          </w:p>
        </w:tc>
        <w:tc>
          <w:tcPr>
            <w:tcW w:w="1492" w:type="pct"/>
            <w:shd w:val="clear" w:color="auto" w:fill="FFFFFF" w:themeFill="background1"/>
          </w:tcPr>
          <w:p w14:paraId="5B30909B" w14:textId="3533EF42" w:rsidR="001A1D2B" w:rsidRPr="00505147" w:rsidRDefault="001A1D2B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Uwaga uwzględniona</w:t>
            </w:r>
            <w:r w:rsidR="00047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1287D19" w14:textId="77777777" w:rsidR="001A1D2B" w:rsidRPr="00505147" w:rsidRDefault="001A1D2B" w:rsidP="001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D2B" w:rsidRPr="00505147" w14:paraId="2DF250D3" w14:textId="77777777" w:rsidTr="009A6D5E">
        <w:trPr>
          <w:trHeight w:val="168"/>
        </w:trPr>
        <w:tc>
          <w:tcPr>
            <w:tcW w:w="191" w:type="pct"/>
          </w:tcPr>
          <w:p w14:paraId="686CFA60" w14:textId="3AD6C4CD" w:rsidR="001A1D2B" w:rsidRPr="00505147" w:rsidRDefault="00EB1748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81" w:type="pct"/>
          </w:tcPr>
          <w:p w14:paraId="37CE13BC" w14:textId="77777777" w:rsidR="001A1D2B" w:rsidRPr="00505147" w:rsidRDefault="001A1D2B" w:rsidP="001A1D2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OSR Pkt 6</w:t>
            </w:r>
          </w:p>
        </w:tc>
        <w:tc>
          <w:tcPr>
            <w:tcW w:w="480" w:type="pct"/>
            <w:shd w:val="clear" w:color="auto" w:fill="auto"/>
          </w:tcPr>
          <w:p w14:paraId="77D7EB7C" w14:textId="77777777" w:rsidR="001A1D2B" w:rsidRPr="00505147" w:rsidRDefault="001A1D2B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Ministerstwo Finansów</w:t>
            </w:r>
          </w:p>
        </w:tc>
        <w:tc>
          <w:tcPr>
            <w:tcW w:w="2356" w:type="pct"/>
          </w:tcPr>
          <w:p w14:paraId="3171EC3C" w14:textId="77777777" w:rsidR="001A1D2B" w:rsidRPr="00505147" w:rsidRDefault="001A1D2B" w:rsidP="001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W pkt 6 należy przedstawić szczegółową kalkulację kosztów uwzględniającą możliwe dodatkowe koszty, w tym koszt obsługi rejestru przez NFZ.</w:t>
            </w:r>
          </w:p>
        </w:tc>
        <w:tc>
          <w:tcPr>
            <w:tcW w:w="1492" w:type="pct"/>
            <w:shd w:val="clear" w:color="auto" w:fill="auto"/>
          </w:tcPr>
          <w:p w14:paraId="5D02E43A" w14:textId="57D8D95D" w:rsidR="001A1D2B" w:rsidRDefault="001A1D2B" w:rsidP="001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Uwaga uwzględniona</w:t>
            </w:r>
            <w:r w:rsidR="00047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97409B0" w14:textId="77777777" w:rsidR="001A1D2B" w:rsidRDefault="001A1D2B" w:rsidP="001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807AC2" w14:textId="2B64A40A" w:rsidR="001A1D2B" w:rsidRPr="00505147" w:rsidRDefault="001A1D2B" w:rsidP="001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D2B" w:rsidRPr="00505147" w14:paraId="63D3A15D" w14:textId="77777777" w:rsidTr="00047944">
        <w:trPr>
          <w:trHeight w:val="187"/>
        </w:trPr>
        <w:tc>
          <w:tcPr>
            <w:tcW w:w="191" w:type="pct"/>
          </w:tcPr>
          <w:p w14:paraId="44137B4E" w14:textId="5C48BF58" w:rsidR="001A1D2B" w:rsidRPr="00505147" w:rsidRDefault="00EB1748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81" w:type="pct"/>
          </w:tcPr>
          <w:p w14:paraId="3A6E3235" w14:textId="77777777" w:rsidR="001A1D2B" w:rsidRPr="00505147" w:rsidRDefault="001A1D2B" w:rsidP="001A1D2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OSR Pkt …</w:t>
            </w:r>
          </w:p>
        </w:tc>
        <w:tc>
          <w:tcPr>
            <w:tcW w:w="480" w:type="pct"/>
            <w:shd w:val="clear" w:color="auto" w:fill="auto"/>
          </w:tcPr>
          <w:p w14:paraId="3088F10C" w14:textId="77777777" w:rsidR="001A1D2B" w:rsidRPr="00505147" w:rsidRDefault="001A1D2B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Ministerstwo Finansów</w:t>
            </w:r>
          </w:p>
        </w:tc>
        <w:tc>
          <w:tcPr>
            <w:tcW w:w="2356" w:type="pct"/>
          </w:tcPr>
          <w:p w14:paraId="10943261" w14:textId="77777777" w:rsidR="001A1D2B" w:rsidRPr="00505147" w:rsidRDefault="001A1D2B" w:rsidP="001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Biorąc pod uwagę, iż Program Profilaktyki i Leczenia Chorób Układu Sercowo-Naczyniowego  POLKARD został ustanowiony na lata 2017 - 2020 należy podać informację o źródłach finansowania dla okresu po roku 2020.</w:t>
            </w:r>
          </w:p>
        </w:tc>
        <w:tc>
          <w:tcPr>
            <w:tcW w:w="1492" w:type="pct"/>
            <w:shd w:val="clear" w:color="auto" w:fill="FFFFFF" w:themeFill="background1"/>
          </w:tcPr>
          <w:p w14:paraId="205D5EA0" w14:textId="33DBACE0" w:rsidR="001A1D2B" w:rsidRPr="00505147" w:rsidRDefault="001A1D2B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Uwaga uwzględniona</w:t>
            </w:r>
            <w:ins w:id="1" w:author="Makowiecka Katarzyna" w:date="2019-11-12T09:04:00Z">
              <w:r w:rsidR="009A6D5E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</w:ins>
          </w:p>
          <w:p w14:paraId="50D737A3" w14:textId="77777777" w:rsidR="001A1D2B" w:rsidRDefault="001A1D2B" w:rsidP="001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7E596E" w14:textId="77777777" w:rsidR="001A1D2B" w:rsidRPr="00EB1748" w:rsidRDefault="001A1D2B" w:rsidP="001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1748">
              <w:rPr>
                <w:rFonts w:ascii="Times New Roman" w:hAnsi="Times New Roman" w:cs="Times New Roman"/>
                <w:sz w:val="20"/>
                <w:szCs w:val="20"/>
              </w:rPr>
              <w:t>Zostanie dopisane:</w:t>
            </w:r>
          </w:p>
          <w:p w14:paraId="3903DA1F" w14:textId="66FDCDE7" w:rsidR="001A1D2B" w:rsidRPr="00505147" w:rsidRDefault="001A1D2B" w:rsidP="001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1748">
              <w:rPr>
                <w:rFonts w:ascii="Times New Roman" w:hAnsi="Times New Roman"/>
                <w:color w:val="000000"/>
                <w:sz w:val="20"/>
                <w:szCs w:val="20"/>
              </w:rPr>
              <w:t>Po roku 2020 i wcześniej, o ile środki z programu POLKARD zostaną wyczerpane, rejestr będzie finansowany ze środków Ministra Zdrowia które przewidziane są w projekcie ustawy budżetowej na 2019 rok i o które będzie wnioskował w latach kolejnych.</w:t>
            </w:r>
          </w:p>
        </w:tc>
      </w:tr>
      <w:tr w:rsidR="001A1D2B" w:rsidRPr="00505147" w14:paraId="614A1F03" w14:textId="77777777" w:rsidTr="00047944">
        <w:trPr>
          <w:trHeight w:val="149"/>
        </w:trPr>
        <w:tc>
          <w:tcPr>
            <w:tcW w:w="191" w:type="pct"/>
          </w:tcPr>
          <w:p w14:paraId="2C0B85F0" w14:textId="6DE168C2" w:rsidR="001A1D2B" w:rsidRPr="00505147" w:rsidRDefault="00EB1748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81" w:type="pct"/>
          </w:tcPr>
          <w:p w14:paraId="511E0960" w14:textId="7B48CDB4" w:rsidR="001A1D2B" w:rsidRPr="00505147" w:rsidRDefault="001A1D2B" w:rsidP="001A1D2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OSR Pkt 7</w:t>
            </w:r>
          </w:p>
        </w:tc>
        <w:tc>
          <w:tcPr>
            <w:tcW w:w="480" w:type="pct"/>
          </w:tcPr>
          <w:p w14:paraId="085A82C4" w14:textId="12693F17" w:rsidR="001A1D2B" w:rsidRPr="00505147" w:rsidRDefault="001A1D2B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RCL</w:t>
            </w:r>
          </w:p>
        </w:tc>
        <w:tc>
          <w:tcPr>
            <w:tcW w:w="2356" w:type="pct"/>
          </w:tcPr>
          <w:p w14:paraId="13575958" w14:textId="6AA60FCC" w:rsidR="001A1D2B" w:rsidRPr="00505147" w:rsidRDefault="001A1D2B" w:rsidP="001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Ocena skutków regulacji wymaga uzupełnienia w zakresie wskazania wpływu projektowanej regulacji na sytuację ekonomiczną i społeczną osób starszych (stosownie do postanowień § 28 ust. 2 pkt 3 lit. d uchwały nr 190 Rady Ministrów z dnia 29 października 2013 r. – Regulamin pracy Rady Ministrów (M. P z 2016 r. poz. 1006, z późn. zm.)).</w:t>
            </w:r>
          </w:p>
        </w:tc>
        <w:tc>
          <w:tcPr>
            <w:tcW w:w="1492" w:type="pct"/>
            <w:shd w:val="clear" w:color="auto" w:fill="FFFFFF" w:themeFill="background1"/>
          </w:tcPr>
          <w:p w14:paraId="13D353CA" w14:textId="65BA36F8" w:rsidR="001A1D2B" w:rsidRDefault="001A1D2B" w:rsidP="001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Uwaga uwzględniona</w:t>
            </w:r>
            <w:ins w:id="2" w:author="Makowiecka Katarzyna" w:date="2019-11-12T09:04:00Z">
              <w:r w:rsidR="009A6D5E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</w:ins>
          </w:p>
          <w:p w14:paraId="2D42349D" w14:textId="77777777" w:rsidR="001A1D2B" w:rsidRDefault="001A1D2B" w:rsidP="001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0B4B08" w14:textId="13999053" w:rsidR="001A1D2B" w:rsidRPr="00505147" w:rsidRDefault="001A1D2B" w:rsidP="001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Zostanie dopisane, że sytuacja jest analogiczna do osób niepełnosprawnych.</w:t>
            </w:r>
          </w:p>
        </w:tc>
      </w:tr>
      <w:tr w:rsidR="001A1D2B" w:rsidRPr="00505147" w14:paraId="5C6C1EEE" w14:textId="77777777" w:rsidTr="00047944">
        <w:trPr>
          <w:trHeight w:val="187"/>
        </w:trPr>
        <w:tc>
          <w:tcPr>
            <w:tcW w:w="5000" w:type="pct"/>
            <w:gridSpan w:val="5"/>
            <w:shd w:val="clear" w:color="auto" w:fill="FFFFFF" w:themeFill="background1"/>
          </w:tcPr>
          <w:p w14:paraId="78293B3A" w14:textId="77777777" w:rsidR="001A1D2B" w:rsidRPr="00505147" w:rsidRDefault="001A1D2B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D065F5" w14:textId="77777777" w:rsidR="001A1D2B" w:rsidRPr="00505147" w:rsidRDefault="001A1D2B" w:rsidP="001A1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147">
              <w:rPr>
                <w:rFonts w:ascii="Times New Roman" w:hAnsi="Times New Roman" w:cs="Times New Roman"/>
                <w:b/>
                <w:sz w:val="28"/>
                <w:szCs w:val="28"/>
              </w:rPr>
              <w:t>Uwagi do Uzasadnienia projektu</w:t>
            </w:r>
          </w:p>
          <w:p w14:paraId="45E424FF" w14:textId="77777777" w:rsidR="001A1D2B" w:rsidRPr="00505147" w:rsidRDefault="001A1D2B" w:rsidP="001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D2B" w:rsidRPr="00505147" w14:paraId="0E450929" w14:textId="77777777" w:rsidTr="00047944">
        <w:trPr>
          <w:trHeight w:val="150"/>
        </w:trPr>
        <w:tc>
          <w:tcPr>
            <w:tcW w:w="191" w:type="pct"/>
          </w:tcPr>
          <w:p w14:paraId="3AEB7790" w14:textId="2DC7EE57" w:rsidR="001A1D2B" w:rsidRPr="00505147" w:rsidRDefault="00EB1748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481" w:type="pct"/>
          </w:tcPr>
          <w:p w14:paraId="7656A6C0" w14:textId="77777777" w:rsidR="001A1D2B" w:rsidRPr="00505147" w:rsidRDefault="001A1D2B" w:rsidP="001A1D2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754812FA" w14:textId="77777777" w:rsidR="001A1D2B" w:rsidRPr="00505147" w:rsidRDefault="001A1D2B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Ministerstwo Finansów</w:t>
            </w:r>
          </w:p>
        </w:tc>
        <w:tc>
          <w:tcPr>
            <w:tcW w:w="2356" w:type="pct"/>
          </w:tcPr>
          <w:p w14:paraId="61EAB215" w14:textId="77777777" w:rsidR="001A1D2B" w:rsidRPr="00505147" w:rsidRDefault="001A1D2B" w:rsidP="001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 xml:space="preserve"> W Uzasadnieniu na str. 3 wskazano, iż w projekcie zaproponowano, aby dane gromadzone w rejestrze były publikowane. Stwierdzenie powyższe wymaga dookreślenia, w szczególności poprzez wskazanie zakresu i miejsca publikacji, z zachowaniem poufności i ochrony danych osobowych.</w:t>
            </w:r>
          </w:p>
          <w:p w14:paraId="690CEB24" w14:textId="77777777" w:rsidR="001A1D2B" w:rsidRPr="00505147" w:rsidRDefault="001A1D2B" w:rsidP="001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pct"/>
            <w:shd w:val="clear" w:color="auto" w:fill="FFFFFF" w:themeFill="background1"/>
          </w:tcPr>
          <w:p w14:paraId="2FA5BAB1" w14:textId="35179BA1" w:rsidR="001A1D2B" w:rsidRPr="00505147" w:rsidRDefault="001A1D2B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Uwaga częściowo uwzględniona</w:t>
            </w:r>
            <w:ins w:id="3" w:author="Makowiecka Katarzyna" w:date="2019-11-12T09:04:00Z">
              <w:r w:rsidR="009A6D5E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</w:ins>
          </w:p>
          <w:p w14:paraId="03F7E063" w14:textId="77777777" w:rsidR="001A1D2B" w:rsidRPr="00505147" w:rsidRDefault="001A1D2B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67DF66" w14:textId="77777777" w:rsidR="001A1D2B" w:rsidRPr="00505147" w:rsidRDefault="001A1D2B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Akapit w którym mowa o publikacji danych jest kontynuacją poprzedniego mówiącego o publikacji analiz.</w:t>
            </w:r>
          </w:p>
          <w:p w14:paraId="46F2370D" w14:textId="77777777" w:rsidR="001A1D2B" w:rsidRPr="00505147" w:rsidRDefault="001A1D2B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36D63F" w14:textId="77777777" w:rsidR="001A1D2B" w:rsidRPr="00505147" w:rsidRDefault="001A1D2B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Dane będą publikowane po ich statystycznym opracowaniu w formie analiz.</w:t>
            </w:r>
          </w:p>
          <w:p w14:paraId="33C617A3" w14:textId="77777777" w:rsidR="001A1D2B" w:rsidRPr="00505147" w:rsidRDefault="001A1D2B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859F81" w14:textId="7F0F127C" w:rsidR="001A1D2B" w:rsidRPr="00505147" w:rsidRDefault="001A1D2B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D2B" w:rsidRPr="00505147" w14:paraId="5CB5BCB4" w14:textId="77777777" w:rsidTr="00047944">
        <w:trPr>
          <w:trHeight w:val="206"/>
        </w:trPr>
        <w:tc>
          <w:tcPr>
            <w:tcW w:w="191" w:type="pct"/>
          </w:tcPr>
          <w:p w14:paraId="4058FA1A" w14:textId="6A0F5C4A" w:rsidR="001A1D2B" w:rsidRPr="00505147" w:rsidRDefault="00EB1748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481" w:type="pct"/>
          </w:tcPr>
          <w:p w14:paraId="307F9D59" w14:textId="6641AD43" w:rsidR="001A1D2B" w:rsidRPr="00505147" w:rsidRDefault="001A1D2B" w:rsidP="001A1D2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Uwaga ogólna</w:t>
            </w:r>
          </w:p>
        </w:tc>
        <w:tc>
          <w:tcPr>
            <w:tcW w:w="480" w:type="pct"/>
          </w:tcPr>
          <w:p w14:paraId="2AC43A5F" w14:textId="40F2B38F" w:rsidR="001A1D2B" w:rsidRPr="00505147" w:rsidRDefault="001A1D2B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RCL</w:t>
            </w:r>
          </w:p>
        </w:tc>
        <w:tc>
          <w:tcPr>
            <w:tcW w:w="2356" w:type="pct"/>
          </w:tcPr>
          <w:p w14:paraId="45001C96" w14:textId="39DF413A" w:rsidR="001A1D2B" w:rsidRPr="00505147" w:rsidRDefault="001A1D2B" w:rsidP="001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Uzasadnienie projektu należy uzupełnić o informacje dotyczące przeprowadzonej analizy potrzeb utworzenia rejestru, w zakresie uzasadnienia konieczności sfinansowania lub dofinansowania rejestru przez ministra właściwego do spraw zdrowia (art. 19 ust. 4 pkt 3 ustawy).</w:t>
            </w:r>
          </w:p>
        </w:tc>
        <w:tc>
          <w:tcPr>
            <w:tcW w:w="1492" w:type="pct"/>
            <w:shd w:val="clear" w:color="auto" w:fill="FFFFFF" w:themeFill="background1"/>
          </w:tcPr>
          <w:p w14:paraId="30558AAC" w14:textId="00451F54" w:rsidR="001A1D2B" w:rsidRPr="00505147" w:rsidRDefault="001A1D2B" w:rsidP="001A1D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147">
              <w:rPr>
                <w:rFonts w:ascii="Times New Roman" w:hAnsi="Times New Roman" w:cs="Times New Roman"/>
                <w:sz w:val="20"/>
                <w:szCs w:val="20"/>
              </w:rPr>
              <w:t>Uwaga uwzględniona</w:t>
            </w:r>
            <w:r w:rsidR="000479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3C986004" w14:textId="77777777" w:rsidR="00826B64" w:rsidRPr="00C23812" w:rsidRDefault="00826B64" w:rsidP="00826B64">
      <w:pPr>
        <w:spacing w:after="0" w:line="240" w:lineRule="auto"/>
        <w:rPr>
          <w:rFonts w:ascii="Times New Roman" w:hAnsi="Times New Roman" w:cs="Times New Roman"/>
        </w:rPr>
      </w:pPr>
    </w:p>
    <w:sectPr w:rsidR="00826B64" w:rsidRPr="00C23812" w:rsidSect="00826B6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8091C" w14:textId="77777777" w:rsidR="00DA5DA3" w:rsidRDefault="00DA5DA3" w:rsidP="00826B64">
      <w:pPr>
        <w:spacing w:after="0" w:line="240" w:lineRule="auto"/>
      </w:pPr>
      <w:r>
        <w:separator/>
      </w:r>
    </w:p>
  </w:endnote>
  <w:endnote w:type="continuationSeparator" w:id="0">
    <w:p w14:paraId="7F6D365B" w14:textId="77777777" w:rsidR="00DA5DA3" w:rsidRDefault="00DA5DA3" w:rsidP="00826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3930"/>
      <w:docPartObj>
        <w:docPartGallery w:val="Page Numbers (Bottom of Page)"/>
        <w:docPartUnique/>
      </w:docPartObj>
    </w:sdtPr>
    <w:sdtEndPr/>
    <w:sdtContent>
      <w:p w14:paraId="69D672F7" w14:textId="19A64470" w:rsidR="004A34F7" w:rsidRDefault="004A34F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24E">
          <w:rPr>
            <w:noProof/>
          </w:rPr>
          <w:t>2</w:t>
        </w:r>
        <w:r>
          <w:fldChar w:fldCharType="end"/>
        </w:r>
      </w:p>
    </w:sdtContent>
  </w:sdt>
  <w:p w14:paraId="6305677D" w14:textId="77777777" w:rsidR="004A34F7" w:rsidRDefault="004A3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BA27F" w14:textId="77777777" w:rsidR="00DA5DA3" w:rsidRDefault="00DA5DA3" w:rsidP="00826B64">
      <w:pPr>
        <w:spacing w:after="0" w:line="240" w:lineRule="auto"/>
      </w:pPr>
      <w:r>
        <w:separator/>
      </w:r>
    </w:p>
  </w:footnote>
  <w:footnote w:type="continuationSeparator" w:id="0">
    <w:p w14:paraId="2D4C028F" w14:textId="77777777" w:rsidR="00DA5DA3" w:rsidRDefault="00DA5DA3" w:rsidP="00826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83D0A" w14:textId="77777777" w:rsidR="004A34F7" w:rsidRDefault="004A34F7" w:rsidP="000B2FAA">
    <w:pPr>
      <w:pStyle w:val="Nagwek"/>
      <w:jc w:val="center"/>
    </w:pPr>
    <w:r>
      <w:t>Zestawienie uwag zgłoszonych w ramach uzgodnień</w:t>
    </w:r>
  </w:p>
  <w:p w14:paraId="2B4C745B" w14:textId="4897DB1A" w:rsidR="004A34F7" w:rsidRDefault="004A34F7" w:rsidP="000B2FAA">
    <w:pPr>
      <w:pStyle w:val="Nagwek"/>
      <w:jc w:val="center"/>
    </w:pPr>
    <w:r>
      <w:t xml:space="preserve">projektu rozporządzenia Ministra Zdrowia w sprawie rejestru operacji naczyniowych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45CBF"/>
    <w:multiLevelType w:val="hybridMultilevel"/>
    <w:tmpl w:val="CCD0E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E006B"/>
    <w:multiLevelType w:val="hybridMultilevel"/>
    <w:tmpl w:val="89D8B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7713C"/>
    <w:multiLevelType w:val="hybridMultilevel"/>
    <w:tmpl w:val="D422A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F256E4"/>
    <w:multiLevelType w:val="hybridMultilevel"/>
    <w:tmpl w:val="4EF47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3258A8"/>
    <w:multiLevelType w:val="hybridMultilevel"/>
    <w:tmpl w:val="F1423B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1440D"/>
    <w:multiLevelType w:val="hybridMultilevel"/>
    <w:tmpl w:val="CE563E3E"/>
    <w:lvl w:ilvl="0" w:tplc="4D1C7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32DF8"/>
    <w:multiLevelType w:val="hybridMultilevel"/>
    <w:tmpl w:val="7826E5FA"/>
    <w:lvl w:ilvl="0" w:tplc="4D1C7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2C0E45"/>
    <w:multiLevelType w:val="hybridMultilevel"/>
    <w:tmpl w:val="36C80DDE"/>
    <w:lvl w:ilvl="0" w:tplc="4D1C7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7F706A"/>
    <w:multiLevelType w:val="hybridMultilevel"/>
    <w:tmpl w:val="A6940DF0"/>
    <w:lvl w:ilvl="0" w:tplc="4D1C7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0"/>
  </w:num>
  <w:num w:numId="7">
    <w:abstractNumId w:val="3"/>
  </w:num>
  <w:num w:numId="8">
    <w:abstractNumId w:val="1"/>
  </w:num>
  <w:num w:numId="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kowiecka Katarzyna">
    <w15:presenceInfo w15:providerId="AD" w15:userId="S-1-5-21-1385659239-949102547-469644761-66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B64"/>
    <w:rsid w:val="00002201"/>
    <w:rsid w:val="00004044"/>
    <w:rsid w:val="00021186"/>
    <w:rsid w:val="000419C4"/>
    <w:rsid w:val="00047944"/>
    <w:rsid w:val="000566DA"/>
    <w:rsid w:val="00057C58"/>
    <w:rsid w:val="00066281"/>
    <w:rsid w:val="00073A46"/>
    <w:rsid w:val="00076A7A"/>
    <w:rsid w:val="00076B73"/>
    <w:rsid w:val="00087C1B"/>
    <w:rsid w:val="00097F59"/>
    <w:rsid w:val="000A4C28"/>
    <w:rsid w:val="000B2503"/>
    <w:rsid w:val="000B2FAA"/>
    <w:rsid w:val="000B3BB0"/>
    <w:rsid w:val="000B79D3"/>
    <w:rsid w:val="000C01A4"/>
    <w:rsid w:val="000C6497"/>
    <w:rsid w:val="000D65AE"/>
    <w:rsid w:val="000E554A"/>
    <w:rsid w:val="000F20B0"/>
    <w:rsid w:val="000F64D0"/>
    <w:rsid w:val="000F6E53"/>
    <w:rsid w:val="001174A9"/>
    <w:rsid w:val="001236DC"/>
    <w:rsid w:val="00125550"/>
    <w:rsid w:val="001264F2"/>
    <w:rsid w:val="001265FC"/>
    <w:rsid w:val="001349BD"/>
    <w:rsid w:val="00134A9D"/>
    <w:rsid w:val="00135222"/>
    <w:rsid w:val="00136C67"/>
    <w:rsid w:val="00152201"/>
    <w:rsid w:val="001707B0"/>
    <w:rsid w:val="00175325"/>
    <w:rsid w:val="001A1D2B"/>
    <w:rsid w:val="001A4978"/>
    <w:rsid w:val="001C2009"/>
    <w:rsid w:val="001C52BE"/>
    <w:rsid w:val="001E4120"/>
    <w:rsid w:val="001F726D"/>
    <w:rsid w:val="0020099D"/>
    <w:rsid w:val="00202090"/>
    <w:rsid w:val="002061A3"/>
    <w:rsid w:val="0022016E"/>
    <w:rsid w:val="00221BBD"/>
    <w:rsid w:val="00223218"/>
    <w:rsid w:val="0023162F"/>
    <w:rsid w:val="002333E6"/>
    <w:rsid w:val="00234AE1"/>
    <w:rsid w:val="00237306"/>
    <w:rsid w:val="0024421F"/>
    <w:rsid w:val="00247557"/>
    <w:rsid w:val="00251333"/>
    <w:rsid w:val="00253C4B"/>
    <w:rsid w:val="00274382"/>
    <w:rsid w:val="002756A7"/>
    <w:rsid w:val="00275BEA"/>
    <w:rsid w:val="00277534"/>
    <w:rsid w:val="002840F2"/>
    <w:rsid w:val="00291536"/>
    <w:rsid w:val="00294759"/>
    <w:rsid w:val="002A458A"/>
    <w:rsid w:val="002A5642"/>
    <w:rsid w:val="002A587F"/>
    <w:rsid w:val="002B409D"/>
    <w:rsid w:val="002D28A2"/>
    <w:rsid w:val="002D3223"/>
    <w:rsid w:val="002D472E"/>
    <w:rsid w:val="002D74C3"/>
    <w:rsid w:val="002D7FF6"/>
    <w:rsid w:val="00311114"/>
    <w:rsid w:val="003157A1"/>
    <w:rsid w:val="003159EC"/>
    <w:rsid w:val="00331CBD"/>
    <w:rsid w:val="003416B9"/>
    <w:rsid w:val="003517AD"/>
    <w:rsid w:val="00360EE5"/>
    <w:rsid w:val="00364F77"/>
    <w:rsid w:val="00371F30"/>
    <w:rsid w:val="00373BB6"/>
    <w:rsid w:val="003777C8"/>
    <w:rsid w:val="0038029C"/>
    <w:rsid w:val="00381875"/>
    <w:rsid w:val="00381BB8"/>
    <w:rsid w:val="003822B3"/>
    <w:rsid w:val="003927CC"/>
    <w:rsid w:val="00393603"/>
    <w:rsid w:val="003A51A0"/>
    <w:rsid w:val="003A560C"/>
    <w:rsid w:val="003B2006"/>
    <w:rsid w:val="003B57A7"/>
    <w:rsid w:val="003C7C8C"/>
    <w:rsid w:val="003D402A"/>
    <w:rsid w:val="003E22BF"/>
    <w:rsid w:val="003E298E"/>
    <w:rsid w:val="003F0CAE"/>
    <w:rsid w:val="003F3590"/>
    <w:rsid w:val="003F3C0A"/>
    <w:rsid w:val="00414972"/>
    <w:rsid w:val="00414DB3"/>
    <w:rsid w:val="00425E41"/>
    <w:rsid w:val="0043036F"/>
    <w:rsid w:val="00435C35"/>
    <w:rsid w:val="004448B3"/>
    <w:rsid w:val="004468AC"/>
    <w:rsid w:val="00450136"/>
    <w:rsid w:val="004768B2"/>
    <w:rsid w:val="0048455B"/>
    <w:rsid w:val="00485454"/>
    <w:rsid w:val="00487877"/>
    <w:rsid w:val="0049199A"/>
    <w:rsid w:val="004A34F7"/>
    <w:rsid w:val="004C3ECF"/>
    <w:rsid w:val="004E43FF"/>
    <w:rsid w:val="004E77D9"/>
    <w:rsid w:val="00505147"/>
    <w:rsid w:val="00516474"/>
    <w:rsid w:val="00517E4B"/>
    <w:rsid w:val="0052063A"/>
    <w:rsid w:val="00533D83"/>
    <w:rsid w:val="00541DE2"/>
    <w:rsid w:val="00544796"/>
    <w:rsid w:val="00553BD8"/>
    <w:rsid w:val="0055737D"/>
    <w:rsid w:val="00566482"/>
    <w:rsid w:val="0058099B"/>
    <w:rsid w:val="00583C49"/>
    <w:rsid w:val="005871D8"/>
    <w:rsid w:val="00594134"/>
    <w:rsid w:val="005A1BE5"/>
    <w:rsid w:val="005A2B3F"/>
    <w:rsid w:val="005B0D4A"/>
    <w:rsid w:val="005B12D0"/>
    <w:rsid w:val="005B25B6"/>
    <w:rsid w:val="005C6EC2"/>
    <w:rsid w:val="005E1EE5"/>
    <w:rsid w:val="005E6BAC"/>
    <w:rsid w:val="005F3D64"/>
    <w:rsid w:val="005F5CEE"/>
    <w:rsid w:val="00606EBE"/>
    <w:rsid w:val="00620641"/>
    <w:rsid w:val="0062194E"/>
    <w:rsid w:val="00625821"/>
    <w:rsid w:val="0063224E"/>
    <w:rsid w:val="00643232"/>
    <w:rsid w:val="00645E72"/>
    <w:rsid w:val="00651CF9"/>
    <w:rsid w:val="00663249"/>
    <w:rsid w:val="00663260"/>
    <w:rsid w:val="00663E9C"/>
    <w:rsid w:val="0068227F"/>
    <w:rsid w:val="00684712"/>
    <w:rsid w:val="00692AE9"/>
    <w:rsid w:val="006A0D97"/>
    <w:rsid w:val="006B0DA9"/>
    <w:rsid w:val="006B2C8E"/>
    <w:rsid w:val="006B3B0D"/>
    <w:rsid w:val="006B59E5"/>
    <w:rsid w:val="006B7E5C"/>
    <w:rsid w:val="006C42C3"/>
    <w:rsid w:val="006C677A"/>
    <w:rsid w:val="006C71F4"/>
    <w:rsid w:val="006D3E11"/>
    <w:rsid w:val="006D4A8E"/>
    <w:rsid w:val="006E357A"/>
    <w:rsid w:val="006E76CC"/>
    <w:rsid w:val="006F511D"/>
    <w:rsid w:val="006F53DA"/>
    <w:rsid w:val="007048E0"/>
    <w:rsid w:val="00713902"/>
    <w:rsid w:val="00723E2C"/>
    <w:rsid w:val="007260E2"/>
    <w:rsid w:val="00726F70"/>
    <w:rsid w:val="00733E78"/>
    <w:rsid w:val="007414AA"/>
    <w:rsid w:val="00741BAA"/>
    <w:rsid w:val="00742B67"/>
    <w:rsid w:val="00747A24"/>
    <w:rsid w:val="00754D18"/>
    <w:rsid w:val="00756686"/>
    <w:rsid w:val="00760864"/>
    <w:rsid w:val="00763035"/>
    <w:rsid w:val="007713A3"/>
    <w:rsid w:val="00775AC7"/>
    <w:rsid w:val="0078470D"/>
    <w:rsid w:val="00786368"/>
    <w:rsid w:val="00792375"/>
    <w:rsid w:val="007A0ADC"/>
    <w:rsid w:val="007A1E85"/>
    <w:rsid w:val="007B317D"/>
    <w:rsid w:val="007C5267"/>
    <w:rsid w:val="007C68F0"/>
    <w:rsid w:val="007D30B6"/>
    <w:rsid w:val="007E7825"/>
    <w:rsid w:val="007E7F62"/>
    <w:rsid w:val="007F02E3"/>
    <w:rsid w:val="00810402"/>
    <w:rsid w:val="0081388E"/>
    <w:rsid w:val="00826B64"/>
    <w:rsid w:val="00830EDF"/>
    <w:rsid w:val="008329CF"/>
    <w:rsid w:val="00843CA7"/>
    <w:rsid w:val="0086242D"/>
    <w:rsid w:val="008708CC"/>
    <w:rsid w:val="0088116D"/>
    <w:rsid w:val="0089129E"/>
    <w:rsid w:val="00891917"/>
    <w:rsid w:val="008A0142"/>
    <w:rsid w:val="008A36C3"/>
    <w:rsid w:val="008B4C34"/>
    <w:rsid w:val="008D2167"/>
    <w:rsid w:val="008E3E52"/>
    <w:rsid w:val="008E5C8E"/>
    <w:rsid w:val="008E6DDA"/>
    <w:rsid w:val="008F43A1"/>
    <w:rsid w:val="008F5DD4"/>
    <w:rsid w:val="008F7C1C"/>
    <w:rsid w:val="00902F81"/>
    <w:rsid w:val="0090686F"/>
    <w:rsid w:val="00907101"/>
    <w:rsid w:val="009150ED"/>
    <w:rsid w:val="0091680F"/>
    <w:rsid w:val="00917CD3"/>
    <w:rsid w:val="00923DD5"/>
    <w:rsid w:val="00924CD0"/>
    <w:rsid w:val="00932002"/>
    <w:rsid w:val="00944A78"/>
    <w:rsid w:val="0094555A"/>
    <w:rsid w:val="0094608C"/>
    <w:rsid w:val="009460C0"/>
    <w:rsid w:val="00950845"/>
    <w:rsid w:val="00952A4D"/>
    <w:rsid w:val="00956DEB"/>
    <w:rsid w:val="009709CF"/>
    <w:rsid w:val="00984A97"/>
    <w:rsid w:val="009A2308"/>
    <w:rsid w:val="009A6D5E"/>
    <w:rsid w:val="009B2779"/>
    <w:rsid w:val="009C1A36"/>
    <w:rsid w:val="009C7F9C"/>
    <w:rsid w:val="009D5794"/>
    <w:rsid w:val="009E7F25"/>
    <w:rsid w:val="009F2EC3"/>
    <w:rsid w:val="00A133DB"/>
    <w:rsid w:val="00A248AB"/>
    <w:rsid w:val="00A367EF"/>
    <w:rsid w:val="00A37ADE"/>
    <w:rsid w:val="00A42B2F"/>
    <w:rsid w:val="00A444C8"/>
    <w:rsid w:val="00A445C4"/>
    <w:rsid w:val="00A52479"/>
    <w:rsid w:val="00A557CC"/>
    <w:rsid w:val="00A56850"/>
    <w:rsid w:val="00A7452F"/>
    <w:rsid w:val="00A826E4"/>
    <w:rsid w:val="00A861E9"/>
    <w:rsid w:val="00A95885"/>
    <w:rsid w:val="00AA5700"/>
    <w:rsid w:val="00AB241F"/>
    <w:rsid w:val="00AD4AC2"/>
    <w:rsid w:val="00AE1049"/>
    <w:rsid w:val="00AF47E5"/>
    <w:rsid w:val="00AF61EA"/>
    <w:rsid w:val="00B04FC1"/>
    <w:rsid w:val="00B177B8"/>
    <w:rsid w:val="00B20FF2"/>
    <w:rsid w:val="00B41489"/>
    <w:rsid w:val="00B50792"/>
    <w:rsid w:val="00B55AF7"/>
    <w:rsid w:val="00B678BC"/>
    <w:rsid w:val="00B74E1A"/>
    <w:rsid w:val="00B775BD"/>
    <w:rsid w:val="00B86D83"/>
    <w:rsid w:val="00B87472"/>
    <w:rsid w:val="00B947DF"/>
    <w:rsid w:val="00B954D7"/>
    <w:rsid w:val="00B97889"/>
    <w:rsid w:val="00B97AFE"/>
    <w:rsid w:val="00BA18F3"/>
    <w:rsid w:val="00BA6ACB"/>
    <w:rsid w:val="00BD63AF"/>
    <w:rsid w:val="00BF0572"/>
    <w:rsid w:val="00C0359D"/>
    <w:rsid w:val="00C10035"/>
    <w:rsid w:val="00C14554"/>
    <w:rsid w:val="00C21B2D"/>
    <w:rsid w:val="00C23812"/>
    <w:rsid w:val="00C26345"/>
    <w:rsid w:val="00C32298"/>
    <w:rsid w:val="00C37F88"/>
    <w:rsid w:val="00C46D94"/>
    <w:rsid w:val="00C4752F"/>
    <w:rsid w:val="00C47C3E"/>
    <w:rsid w:val="00C525C0"/>
    <w:rsid w:val="00C76C8F"/>
    <w:rsid w:val="00C91298"/>
    <w:rsid w:val="00CA1339"/>
    <w:rsid w:val="00CA1CB7"/>
    <w:rsid w:val="00CA259E"/>
    <w:rsid w:val="00CA6345"/>
    <w:rsid w:val="00CC6BBC"/>
    <w:rsid w:val="00D16F98"/>
    <w:rsid w:val="00D20790"/>
    <w:rsid w:val="00D21024"/>
    <w:rsid w:val="00D21D1E"/>
    <w:rsid w:val="00D31341"/>
    <w:rsid w:val="00D45B56"/>
    <w:rsid w:val="00D65B79"/>
    <w:rsid w:val="00D729F0"/>
    <w:rsid w:val="00D74B2F"/>
    <w:rsid w:val="00D802A1"/>
    <w:rsid w:val="00D82930"/>
    <w:rsid w:val="00D85637"/>
    <w:rsid w:val="00DA25A5"/>
    <w:rsid w:val="00DA5DA3"/>
    <w:rsid w:val="00DA5FBD"/>
    <w:rsid w:val="00DA65A7"/>
    <w:rsid w:val="00DD3348"/>
    <w:rsid w:val="00DE08A1"/>
    <w:rsid w:val="00DE285D"/>
    <w:rsid w:val="00DE341D"/>
    <w:rsid w:val="00DE389C"/>
    <w:rsid w:val="00DE4848"/>
    <w:rsid w:val="00DF2505"/>
    <w:rsid w:val="00DF75EF"/>
    <w:rsid w:val="00E04F14"/>
    <w:rsid w:val="00E1455C"/>
    <w:rsid w:val="00E22A8C"/>
    <w:rsid w:val="00E30AE4"/>
    <w:rsid w:val="00E3106A"/>
    <w:rsid w:val="00E40634"/>
    <w:rsid w:val="00E40C0D"/>
    <w:rsid w:val="00E42017"/>
    <w:rsid w:val="00E51C4A"/>
    <w:rsid w:val="00E57FF9"/>
    <w:rsid w:val="00E66A63"/>
    <w:rsid w:val="00E9104B"/>
    <w:rsid w:val="00E91C35"/>
    <w:rsid w:val="00EA1550"/>
    <w:rsid w:val="00EA3497"/>
    <w:rsid w:val="00EB1748"/>
    <w:rsid w:val="00EC4911"/>
    <w:rsid w:val="00EC7FE0"/>
    <w:rsid w:val="00ED3391"/>
    <w:rsid w:val="00ED3855"/>
    <w:rsid w:val="00EE582E"/>
    <w:rsid w:val="00F10417"/>
    <w:rsid w:val="00F20F73"/>
    <w:rsid w:val="00F349EF"/>
    <w:rsid w:val="00F35EAD"/>
    <w:rsid w:val="00F438FE"/>
    <w:rsid w:val="00F449F5"/>
    <w:rsid w:val="00F44A42"/>
    <w:rsid w:val="00F46EE6"/>
    <w:rsid w:val="00F54B6B"/>
    <w:rsid w:val="00F5611D"/>
    <w:rsid w:val="00F6285B"/>
    <w:rsid w:val="00F65300"/>
    <w:rsid w:val="00F90289"/>
    <w:rsid w:val="00FB26BB"/>
    <w:rsid w:val="00FB3241"/>
    <w:rsid w:val="00FC1326"/>
    <w:rsid w:val="00FC2666"/>
    <w:rsid w:val="00FC4C2B"/>
    <w:rsid w:val="00FD2320"/>
    <w:rsid w:val="00FE6A3E"/>
    <w:rsid w:val="00FE707E"/>
    <w:rsid w:val="00FF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32E84"/>
  <w15:chartTrackingRefBased/>
  <w15:docId w15:val="{8D39FC5B-E8CD-4F2B-8042-56CC58DF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26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B6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26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B64"/>
  </w:style>
  <w:style w:type="paragraph" w:styleId="Stopka">
    <w:name w:val="footer"/>
    <w:basedOn w:val="Normalny"/>
    <w:link w:val="StopkaZnak"/>
    <w:uiPriority w:val="99"/>
    <w:unhideWhenUsed/>
    <w:rsid w:val="00826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B64"/>
  </w:style>
  <w:style w:type="paragraph" w:styleId="Akapitzlist">
    <w:name w:val="List Paragraph"/>
    <w:basedOn w:val="Normalny"/>
    <w:uiPriority w:val="34"/>
    <w:qFormat/>
    <w:rsid w:val="0090686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475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75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75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5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52F"/>
    <w:rPr>
      <w:b/>
      <w:bCs/>
      <w:sz w:val="20"/>
      <w:szCs w:val="20"/>
    </w:rPr>
  </w:style>
  <w:style w:type="paragraph" w:customStyle="1" w:styleId="USTustnpkodeksu">
    <w:name w:val="UST(§) – ust. (§ np. kodeksu)"/>
    <w:basedOn w:val="Normalny"/>
    <w:uiPriority w:val="12"/>
    <w:qFormat/>
    <w:rsid w:val="006F53D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AF61EA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Default">
    <w:name w:val="Default"/>
    <w:rsid w:val="002D47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1734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83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5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2638</Words>
  <Characters>15830</Characters>
  <Application>Microsoft Office Word</Application>
  <DocSecurity>4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Mierzejewski Robert</dc:creator>
  <cp:keywords/>
  <dc:description/>
  <cp:lastModifiedBy>Perzyńska Ewa</cp:lastModifiedBy>
  <cp:revision>2</cp:revision>
  <dcterms:created xsi:type="dcterms:W3CDTF">2019-11-14T12:27:00Z</dcterms:created>
  <dcterms:modified xsi:type="dcterms:W3CDTF">2019-11-14T12:27:00Z</dcterms:modified>
</cp:coreProperties>
</file>